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2BA63" w14:textId="3B59CED4" w:rsidR="000E79D5" w:rsidRPr="00525C59" w:rsidRDefault="00FB2F70" w:rsidP="000E79D5">
      <w:pPr>
        <w:pStyle w:val="BasicParagraph"/>
        <w:suppressAutoHyphens/>
        <w:rPr>
          <w:rFonts w:ascii="Inter" w:hAnsi="Inter" w:cs="Inter"/>
          <w:sz w:val="18"/>
          <w:szCs w:val="18"/>
          <w:lang w:val="en-GB"/>
        </w:rPr>
      </w:pPr>
      <w:r w:rsidRPr="00525C59">
        <w:rPr>
          <w:rFonts w:ascii="Inter" w:hAnsi="Inter" w:cs="Inter"/>
          <w:noProof/>
          <w:sz w:val="18"/>
          <w:szCs w:val="18"/>
          <w:lang w:val="en-GB"/>
        </w:rPr>
        <w:drawing>
          <wp:anchor distT="0" distB="0" distL="114300" distR="114300" simplePos="0" relativeHeight="251658240" behindDoc="0" locked="0" layoutInCell="1" allowOverlap="1" wp14:anchorId="30DBCF6C" wp14:editId="288FBBEF">
            <wp:simplePos x="0" y="0"/>
            <wp:positionH relativeFrom="column">
              <wp:posOffset>4707172</wp:posOffset>
            </wp:positionH>
            <wp:positionV relativeFrom="paragraph">
              <wp:posOffset>-667909</wp:posOffset>
            </wp:positionV>
            <wp:extent cx="1622526" cy="997892"/>
            <wp:effectExtent l="0" t="0" r="0" b="0"/>
            <wp:wrapNone/>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33625" cy="1004718"/>
                    </a:xfrm>
                    <a:prstGeom prst="rect">
                      <a:avLst/>
                    </a:prstGeom>
                  </pic:spPr>
                </pic:pic>
              </a:graphicData>
            </a:graphic>
            <wp14:sizeRelH relativeFrom="page">
              <wp14:pctWidth>0</wp14:pctWidth>
            </wp14:sizeRelH>
            <wp14:sizeRelV relativeFrom="page">
              <wp14:pctHeight>0</wp14:pctHeight>
            </wp14:sizeRelV>
          </wp:anchor>
        </w:drawing>
      </w:r>
    </w:p>
    <w:p w14:paraId="5C0D7648" w14:textId="748A4DFC" w:rsidR="00841871" w:rsidRPr="00525C59" w:rsidRDefault="01F2D869" w:rsidP="6702A630">
      <w:pPr>
        <w:pStyle w:val="Heading1"/>
        <w:spacing w:line="360" w:lineRule="auto"/>
        <w:rPr>
          <w:sz w:val="44"/>
        </w:rPr>
      </w:pPr>
      <w:r w:rsidRPr="0AB17117">
        <w:rPr>
          <w:sz w:val="44"/>
        </w:rPr>
        <w:t xml:space="preserve">CCCM </w:t>
      </w:r>
      <w:r w:rsidR="35514BAD" w:rsidRPr="0AB17117">
        <w:rPr>
          <w:sz w:val="44"/>
        </w:rPr>
        <w:t xml:space="preserve">Cluster </w:t>
      </w:r>
      <w:r w:rsidRPr="0AB17117">
        <w:rPr>
          <w:sz w:val="44"/>
        </w:rPr>
        <w:t>Response Strategy</w:t>
      </w:r>
      <w:r w:rsidR="780285A7" w:rsidRPr="0AB17117">
        <w:rPr>
          <w:sz w:val="44"/>
        </w:rPr>
        <w:t xml:space="preserve"> </w:t>
      </w:r>
    </w:p>
    <w:p w14:paraId="67D0B07E" w14:textId="205173E9" w:rsidR="0AB17117" w:rsidRDefault="0AB17117" w:rsidP="0AB17117">
      <w:pPr>
        <w:rPr>
          <w:color w:val="000000" w:themeColor="text1"/>
          <w:lang w:val="en-GB"/>
        </w:rPr>
      </w:pPr>
    </w:p>
    <w:p w14:paraId="5E7E2900" w14:textId="403889C9" w:rsidR="00841871" w:rsidRPr="00525C59" w:rsidRDefault="01F2D869" w:rsidP="0AB17117">
      <w:pPr>
        <w:pStyle w:val="Heading3"/>
        <w:rPr>
          <w:szCs w:val="28"/>
        </w:rPr>
      </w:pPr>
      <w:r w:rsidRPr="0AB17117">
        <w:rPr>
          <w:color w:val="1B657C"/>
          <w:szCs w:val="28"/>
        </w:rPr>
        <w:t>Key information</w:t>
      </w:r>
    </w:p>
    <w:p w14:paraId="441347C2" w14:textId="77777777" w:rsidR="00841871" w:rsidRPr="00525C59" w:rsidRDefault="00841871" w:rsidP="00841871">
      <w:pPr>
        <w:rPr>
          <w:color w:val="000000"/>
          <w:lang w:val="en-GB"/>
        </w:rPr>
      </w:pPr>
    </w:p>
    <w:tbl>
      <w:tblPr>
        <w:tblStyle w:val="TableGrid"/>
        <w:tblW w:w="0" w:type="auto"/>
        <w:tblLook w:val="0480" w:firstRow="0" w:lastRow="0" w:firstColumn="1" w:lastColumn="0" w:noHBand="0" w:noVBand="1"/>
      </w:tblPr>
      <w:tblGrid>
        <w:gridCol w:w="3114"/>
        <w:gridCol w:w="5812"/>
      </w:tblGrid>
      <w:tr w:rsidR="00374DD9" w:rsidRPr="00525C59" w14:paraId="10C3BA40" w14:textId="77777777" w:rsidTr="60FCB997">
        <w:trPr>
          <w:trHeight w:val="340"/>
        </w:trPr>
        <w:tc>
          <w:tcPr>
            <w:tcW w:w="3114" w:type="dxa"/>
            <w:shd w:val="clear" w:color="auto" w:fill="F5F3E8"/>
            <w:vAlign w:val="center"/>
          </w:tcPr>
          <w:p w14:paraId="32B4C3E8" w14:textId="361B48F6" w:rsidR="00374DD9" w:rsidRPr="00525C59" w:rsidRDefault="00374DD9" w:rsidP="00374DD9">
            <w:pPr>
              <w:rPr>
                <w:b/>
                <w:bCs/>
                <w:color w:val="000000"/>
                <w:lang w:val="en-GB"/>
              </w:rPr>
            </w:pPr>
            <w:r w:rsidRPr="00525C59">
              <w:rPr>
                <w:b/>
                <w:bCs/>
                <w:color w:val="000000"/>
                <w:lang w:val="en-GB"/>
              </w:rPr>
              <w:t>Country</w:t>
            </w:r>
          </w:p>
        </w:tc>
        <w:tc>
          <w:tcPr>
            <w:tcW w:w="5812" w:type="dxa"/>
            <w:shd w:val="clear" w:color="auto" w:fill="auto"/>
            <w:vAlign w:val="center"/>
          </w:tcPr>
          <w:p w14:paraId="5BCC5A5F" w14:textId="2556AE7E" w:rsidR="00374DD9" w:rsidRPr="00525C59" w:rsidRDefault="00374DD9" w:rsidP="00374DD9">
            <w:pPr>
              <w:rPr>
                <w:b/>
                <w:bCs/>
                <w:color w:val="000000"/>
                <w:lang w:val="en-GB"/>
              </w:rPr>
            </w:pPr>
            <w:r w:rsidRPr="00525C59">
              <w:rPr>
                <w:color w:val="000000"/>
                <w:lang w:val="en-GB"/>
              </w:rPr>
              <w:t>[Delete rows as appropriate]</w:t>
            </w:r>
          </w:p>
        </w:tc>
      </w:tr>
      <w:tr w:rsidR="00374DD9" w:rsidRPr="00525C59" w14:paraId="5DE99ECA" w14:textId="77777777" w:rsidTr="60FCB997">
        <w:trPr>
          <w:trHeight w:val="340"/>
        </w:trPr>
        <w:tc>
          <w:tcPr>
            <w:tcW w:w="3114" w:type="dxa"/>
            <w:shd w:val="clear" w:color="auto" w:fill="F5F3E8"/>
            <w:vAlign w:val="center"/>
          </w:tcPr>
          <w:p w14:paraId="537E3467" w14:textId="13177824" w:rsidR="00374DD9" w:rsidRPr="00525C59" w:rsidRDefault="75839DC1" w:rsidP="00374DD9">
            <w:pPr>
              <w:rPr>
                <w:color w:val="000000"/>
                <w:lang w:val="en-GB"/>
              </w:rPr>
            </w:pPr>
            <w:commentRangeStart w:id="0"/>
            <w:r w:rsidRPr="60FCB997">
              <w:rPr>
                <w:b/>
                <w:bCs/>
                <w:color w:val="000000" w:themeColor="text1"/>
                <w:lang w:val="en-GB"/>
              </w:rPr>
              <w:t xml:space="preserve">Crisis response </w:t>
            </w:r>
            <w:r w:rsidR="00374DD9" w:rsidRPr="60FCB997">
              <w:rPr>
                <w:b/>
                <w:bCs/>
                <w:color w:val="000000" w:themeColor="text1"/>
                <w:lang w:val="en-GB"/>
              </w:rPr>
              <w:t>name</w:t>
            </w:r>
            <w:commentRangeEnd w:id="0"/>
            <w:r w:rsidR="00374DD9">
              <w:rPr>
                <w:rStyle w:val="CommentReference"/>
              </w:rPr>
              <w:commentReference w:id="0"/>
            </w:r>
          </w:p>
        </w:tc>
        <w:tc>
          <w:tcPr>
            <w:tcW w:w="5812" w:type="dxa"/>
            <w:shd w:val="clear" w:color="auto" w:fill="FFFFFF" w:themeFill="background1"/>
            <w:vAlign w:val="center"/>
          </w:tcPr>
          <w:p w14:paraId="2BAD361A" w14:textId="23499573" w:rsidR="00374DD9" w:rsidRPr="00525C59" w:rsidRDefault="00374DD9" w:rsidP="00374DD9">
            <w:pPr>
              <w:rPr>
                <w:color w:val="000000"/>
                <w:lang w:val="en-GB"/>
              </w:rPr>
            </w:pPr>
          </w:p>
        </w:tc>
      </w:tr>
      <w:tr w:rsidR="00374DD9" w:rsidRPr="00525C59" w14:paraId="7B5CA5EA" w14:textId="77777777" w:rsidTr="60FCB997">
        <w:trPr>
          <w:trHeight w:val="340"/>
        </w:trPr>
        <w:tc>
          <w:tcPr>
            <w:tcW w:w="3114" w:type="dxa"/>
            <w:shd w:val="clear" w:color="auto" w:fill="F5F3E8"/>
            <w:vAlign w:val="center"/>
          </w:tcPr>
          <w:p w14:paraId="667DA5D0" w14:textId="0DA98970" w:rsidR="00374DD9" w:rsidRPr="00525C59" w:rsidRDefault="00374DD9" w:rsidP="00374DD9">
            <w:pPr>
              <w:rPr>
                <w:b/>
                <w:bCs/>
                <w:color w:val="000000"/>
                <w:lang w:val="en-GB"/>
              </w:rPr>
            </w:pPr>
            <w:r w:rsidRPr="00525C59">
              <w:rPr>
                <w:b/>
                <w:bCs/>
                <w:color w:val="000000"/>
                <w:lang w:val="en-GB"/>
              </w:rPr>
              <w:t>Cluster / Sector lead agency</w:t>
            </w:r>
          </w:p>
        </w:tc>
        <w:tc>
          <w:tcPr>
            <w:tcW w:w="5812" w:type="dxa"/>
            <w:shd w:val="clear" w:color="auto" w:fill="FFFFFF" w:themeFill="background1"/>
            <w:vAlign w:val="center"/>
          </w:tcPr>
          <w:p w14:paraId="7D4F151E" w14:textId="58F71A98" w:rsidR="00374DD9" w:rsidRPr="00525C59" w:rsidRDefault="00374DD9" w:rsidP="00374DD9">
            <w:pPr>
              <w:rPr>
                <w:color w:val="000000"/>
                <w:lang w:val="en-GB"/>
              </w:rPr>
            </w:pPr>
          </w:p>
        </w:tc>
      </w:tr>
      <w:tr w:rsidR="00374DD9" w:rsidRPr="00525C59" w14:paraId="29A76CFF" w14:textId="77777777" w:rsidTr="60FCB997">
        <w:trPr>
          <w:trHeight w:val="340"/>
        </w:trPr>
        <w:tc>
          <w:tcPr>
            <w:tcW w:w="3114" w:type="dxa"/>
            <w:shd w:val="clear" w:color="auto" w:fill="F5F3E8"/>
            <w:vAlign w:val="center"/>
          </w:tcPr>
          <w:p w14:paraId="03EF491C" w14:textId="77E919D6" w:rsidR="00374DD9" w:rsidRPr="00525C59" w:rsidRDefault="00374DD9" w:rsidP="00374DD9">
            <w:pPr>
              <w:rPr>
                <w:b/>
                <w:bCs/>
                <w:color w:val="000000"/>
                <w:lang w:val="en-GB"/>
              </w:rPr>
            </w:pPr>
            <w:r w:rsidRPr="693521ED">
              <w:rPr>
                <w:b/>
                <w:bCs/>
                <w:color w:val="000000" w:themeColor="text1"/>
                <w:lang w:val="en-GB"/>
              </w:rPr>
              <w:t>Co-leads</w:t>
            </w:r>
            <w:r w:rsidR="41562A72" w:rsidRPr="693521ED">
              <w:rPr>
                <w:b/>
                <w:bCs/>
                <w:color w:val="000000" w:themeColor="text1"/>
                <w:lang w:val="en-GB"/>
              </w:rPr>
              <w:t>/Co-Coordinators</w:t>
            </w:r>
          </w:p>
        </w:tc>
        <w:tc>
          <w:tcPr>
            <w:tcW w:w="5812" w:type="dxa"/>
            <w:shd w:val="clear" w:color="auto" w:fill="FFFFFF" w:themeFill="background1"/>
            <w:vAlign w:val="center"/>
          </w:tcPr>
          <w:p w14:paraId="0DD46EB2" w14:textId="1AC40D71" w:rsidR="00374DD9" w:rsidRPr="00525C59" w:rsidRDefault="00374DD9" w:rsidP="00374DD9">
            <w:pPr>
              <w:rPr>
                <w:color w:val="000000"/>
                <w:lang w:val="en-GB"/>
              </w:rPr>
            </w:pPr>
          </w:p>
        </w:tc>
      </w:tr>
      <w:tr w:rsidR="00374DD9" w:rsidRPr="00D63364" w14:paraId="42D9BABE" w14:textId="77777777" w:rsidTr="60FCB997">
        <w:trPr>
          <w:trHeight w:val="340"/>
        </w:trPr>
        <w:tc>
          <w:tcPr>
            <w:tcW w:w="3114" w:type="dxa"/>
            <w:shd w:val="clear" w:color="auto" w:fill="F5F3E8"/>
            <w:vAlign w:val="center"/>
          </w:tcPr>
          <w:p w14:paraId="7F559825" w14:textId="1FF52226" w:rsidR="00374DD9" w:rsidRPr="00525C59" w:rsidRDefault="00374DD9" w:rsidP="00374DD9">
            <w:pPr>
              <w:rPr>
                <w:b/>
                <w:bCs/>
                <w:color w:val="000000"/>
                <w:lang w:val="en-GB"/>
              </w:rPr>
            </w:pPr>
            <w:r w:rsidRPr="00525C59">
              <w:rPr>
                <w:b/>
                <w:bCs/>
                <w:color w:val="000000"/>
                <w:lang w:val="en-GB"/>
              </w:rPr>
              <w:t>Strategic Advisory Group (SAG) - Agencies</w:t>
            </w:r>
          </w:p>
        </w:tc>
        <w:tc>
          <w:tcPr>
            <w:tcW w:w="5812" w:type="dxa"/>
            <w:shd w:val="clear" w:color="auto" w:fill="FFFFFF" w:themeFill="background1"/>
            <w:vAlign w:val="center"/>
          </w:tcPr>
          <w:p w14:paraId="11BAB5B6" w14:textId="6E4461D1" w:rsidR="00374DD9" w:rsidRPr="00525C59" w:rsidRDefault="00374DD9" w:rsidP="00374DD9">
            <w:pPr>
              <w:rPr>
                <w:color w:val="000000"/>
                <w:lang w:val="en-GB"/>
              </w:rPr>
            </w:pPr>
          </w:p>
        </w:tc>
      </w:tr>
      <w:tr w:rsidR="00374DD9" w:rsidRPr="00525C59" w14:paraId="2211D98A" w14:textId="77777777" w:rsidTr="60FCB997">
        <w:trPr>
          <w:trHeight w:val="340"/>
        </w:trPr>
        <w:tc>
          <w:tcPr>
            <w:tcW w:w="3114" w:type="dxa"/>
            <w:vMerge w:val="restart"/>
            <w:shd w:val="clear" w:color="auto" w:fill="F5F3E8"/>
            <w:vAlign w:val="center"/>
          </w:tcPr>
          <w:p w14:paraId="301540FA" w14:textId="1B5F2C8E" w:rsidR="00374DD9" w:rsidRPr="00525C59" w:rsidRDefault="00374DD9" w:rsidP="00374DD9">
            <w:pPr>
              <w:rPr>
                <w:b/>
                <w:bCs/>
                <w:color w:val="000000"/>
                <w:lang w:val="en-GB"/>
              </w:rPr>
            </w:pPr>
            <w:r w:rsidRPr="24C9AEC6">
              <w:rPr>
                <w:b/>
                <w:bCs/>
                <w:color w:val="000000" w:themeColor="text1"/>
                <w:lang w:val="en-GB"/>
              </w:rPr>
              <w:t>Technical Working Groups (TWG) - Agencies</w:t>
            </w:r>
          </w:p>
        </w:tc>
        <w:tc>
          <w:tcPr>
            <w:tcW w:w="5812" w:type="dxa"/>
            <w:shd w:val="clear" w:color="auto" w:fill="FFFFFF" w:themeFill="background1"/>
            <w:vAlign w:val="center"/>
          </w:tcPr>
          <w:p w14:paraId="3A6A7B88" w14:textId="5DF4040E" w:rsidR="00374DD9" w:rsidRPr="00525C59" w:rsidRDefault="00374DD9" w:rsidP="00374DD9">
            <w:pPr>
              <w:pStyle w:val="ListParagraph"/>
              <w:numPr>
                <w:ilvl w:val="0"/>
                <w:numId w:val="10"/>
              </w:numPr>
              <w:rPr>
                <w:color w:val="000000"/>
                <w:lang w:val="en-GB"/>
              </w:rPr>
            </w:pPr>
            <w:r w:rsidRPr="00525C59">
              <w:rPr>
                <w:color w:val="000000"/>
                <w:lang w:val="en-GB"/>
              </w:rPr>
              <w:t>[if applicable]</w:t>
            </w:r>
          </w:p>
        </w:tc>
      </w:tr>
      <w:tr w:rsidR="00374DD9" w:rsidRPr="00525C59" w14:paraId="34B5CD32" w14:textId="77777777" w:rsidTr="60FCB997">
        <w:trPr>
          <w:trHeight w:val="340"/>
        </w:trPr>
        <w:tc>
          <w:tcPr>
            <w:tcW w:w="3114" w:type="dxa"/>
            <w:vMerge/>
            <w:vAlign w:val="center"/>
          </w:tcPr>
          <w:p w14:paraId="25FB299E" w14:textId="77777777" w:rsidR="00374DD9" w:rsidRPr="00525C59" w:rsidRDefault="00374DD9" w:rsidP="00374DD9">
            <w:pPr>
              <w:rPr>
                <w:b/>
                <w:bCs/>
                <w:color w:val="000000"/>
                <w:lang w:val="en-GB"/>
              </w:rPr>
            </w:pPr>
          </w:p>
        </w:tc>
        <w:tc>
          <w:tcPr>
            <w:tcW w:w="5812" w:type="dxa"/>
            <w:shd w:val="clear" w:color="auto" w:fill="FFFFFF" w:themeFill="background1"/>
            <w:vAlign w:val="center"/>
          </w:tcPr>
          <w:p w14:paraId="2F7849D9" w14:textId="7CE6D3D5" w:rsidR="00374DD9" w:rsidRPr="00525C59" w:rsidRDefault="00374DD9" w:rsidP="00374DD9">
            <w:pPr>
              <w:pStyle w:val="ListParagraph"/>
              <w:numPr>
                <w:ilvl w:val="0"/>
                <w:numId w:val="10"/>
              </w:numPr>
              <w:rPr>
                <w:color w:val="000000"/>
                <w:lang w:val="en-GB"/>
              </w:rPr>
            </w:pPr>
          </w:p>
        </w:tc>
      </w:tr>
      <w:tr w:rsidR="00374DD9" w:rsidRPr="00525C59" w14:paraId="5003AEC5" w14:textId="77777777" w:rsidTr="60FCB997">
        <w:trPr>
          <w:trHeight w:val="340"/>
        </w:trPr>
        <w:tc>
          <w:tcPr>
            <w:tcW w:w="3114" w:type="dxa"/>
            <w:vMerge/>
            <w:vAlign w:val="center"/>
          </w:tcPr>
          <w:p w14:paraId="50EF1121" w14:textId="77777777" w:rsidR="00374DD9" w:rsidRPr="00525C59" w:rsidRDefault="00374DD9" w:rsidP="00374DD9">
            <w:pPr>
              <w:rPr>
                <w:b/>
                <w:bCs/>
                <w:color w:val="000000"/>
                <w:lang w:val="en-GB"/>
              </w:rPr>
            </w:pPr>
          </w:p>
        </w:tc>
        <w:tc>
          <w:tcPr>
            <w:tcW w:w="5812" w:type="dxa"/>
            <w:shd w:val="clear" w:color="auto" w:fill="FFFFFF" w:themeFill="background1"/>
            <w:vAlign w:val="center"/>
          </w:tcPr>
          <w:p w14:paraId="7E70FF6B" w14:textId="3E598E03" w:rsidR="00374DD9" w:rsidRPr="00525C59" w:rsidRDefault="00374DD9" w:rsidP="00374DD9">
            <w:pPr>
              <w:pStyle w:val="ListParagraph"/>
              <w:numPr>
                <w:ilvl w:val="0"/>
                <w:numId w:val="10"/>
              </w:numPr>
              <w:rPr>
                <w:color w:val="000000"/>
                <w:lang w:val="en-GB"/>
              </w:rPr>
            </w:pPr>
          </w:p>
        </w:tc>
      </w:tr>
    </w:tbl>
    <w:p w14:paraId="2C55F6BF" w14:textId="77777777" w:rsidR="00841871" w:rsidRPr="00525C59" w:rsidRDefault="00841871" w:rsidP="00841871">
      <w:pPr>
        <w:rPr>
          <w:color w:val="000000"/>
          <w:lang w:val="en-GB"/>
        </w:rPr>
      </w:pPr>
    </w:p>
    <w:p w14:paraId="75FF94AC" w14:textId="0FEA03FD" w:rsidR="1F4132DA" w:rsidRDefault="01F2D869" w:rsidP="0AB17117">
      <w:pPr>
        <w:pStyle w:val="Heading3"/>
        <w:rPr>
          <w:color w:val="1B657C"/>
          <w:szCs w:val="28"/>
        </w:rPr>
      </w:pPr>
      <w:r w:rsidRPr="0AB17117">
        <w:rPr>
          <w:color w:val="1B657C"/>
          <w:szCs w:val="28"/>
        </w:rPr>
        <w:t>Strategy Status</w:t>
      </w:r>
    </w:p>
    <w:p w14:paraId="71389DBD" w14:textId="77777777" w:rsidR="00841871" w:rsidRPr="00525C59" w:rsidRDefault="00841871" w:rsidP="00841871">
      <w:pPr>
        <w:rPr>
          <w:color w:val="000000"/>
          <w:lang w:val="en-GB"/>
        </w:rPr>
      </w:pPr>
    </w:p>
    <w:tbl>
      <w:tblPr>
        <w:tblStyle w:val="TableGrid"/>
        <w:tblW w:w="0" w:type="auto"/>
        <w:tblLook w:val="04A0" w:firstRow="1" w:lastRow="0" w:firstColumn="1" w:lastColumn="0" w:noHBand="0" w:noVBand="1"/>
      </w:tblPr>
      <w:tblGrid>
        <w:gridCol w:w="2974"/>
        <w:gridCol w:w="2975"/>
        <w:gridCol w:w="2977"/>
      </w:tblGrid>
      <w:tr w:rsidR="00374DD9" w:rsidRPr="00525C59" w14:paraId="6E030EB3" w14:textId="77777777" w:rsidTr="00AC0753">
        <w:trPr>
          <w:trHeight w:val="340"/>
        </w:trPr>
        <w:tc>
          <w:tcPr>
            <w:tcW w:w="2974" w:type="dxa"/>
            <w:shd w:val="clear" w:color="auto" w:fill="F5F3E8"/>
            <w:vAlign w:val="center"/>
          </w:tcPr>
          <w:p w14:paraId="2D1C927D" w14:textId="77777777" w:rsidR="00374DD9" w:rsidRPr="00525C59" w:rsidRDefault="00374DD9" w:rsidP="00AC0753">
            <w:pPr>
              <w:rPr>
                <w:b/>
                <w:bCs/>
                <w:color w:val="000000"/>
                <w:lang w:val="en-GB"/>
              </w:rPr>
            </w:pPr>
            <w:r w:rsidRPr="00525C59">
              <w:rPr>
                <w:b/>
                <w:bCs/>
                <w:color w:val="000000"/>
                <w:lang w:val="en-GB"/>
              </w:rPr>
              <w:t>Endorsed by cluster</w:t>
            </w:r>
          </w:p>
        </w:tc>
        <w:tc>
          <w:tcPr>
            <w:tcW w:w="2975" w:type="dxa"/>
            <w:shd w:val="clear" w:color="auto" w:fill="F5F3E8"/>
            <w:vAlign w:val="center"/>
          </w:tcPr>
          <w:p w14:paraId="24085B91" w14:textId="5CB67D1B" w:rsidR="00374DD9" w:rsidRPr="00525C59" w:rsidRDefault="00374DD9" w:rsidP="00AC0753">
            <w:pPr>
              <w:rPr>
                <w:b/>
                <w:bCs/>
                <w:color w:val="000000"/>
                <w:lang w:val="en-GB"/>
              </w:rPr>
            </w:pPr>
            <w:r w:rsidRPr="00525C59">
              <w:rPr>
                <w:b/>
                <w:bCs/>
                <w:color w:val="000000"/>
                <w:lang w:val="en-GB"/>
              </w:rPr>
              <w:t>Effective date</w:t>
            </w:r>
          </w:p>
        </w:tc>
        <w:tc>
          <w:tcPr>
            <w:tcW w:w="2977" w:type="dxa"/>
            <w:shd w:val="clear" w:color="auto" w:fill="F5F3E8"/>
            <w:vAlign w:val="center"/>
          </w:tcPr>
          <w:p w14:paraId="6FAD7F8C" w14:textId="25B59148" w:rsidR="00374DD9" w:rsidRPr="00525C59" w:rsidRDefault="00374DD9" w:rsidP="00AC0753">
            <w:pPr>
              <w:rPr>
                <w:b/>
                <w:bCs/>
                <w:color w:val="000000"/>
                <w:lang w:val="en-GB"/>
              </w:rPr>
            </w:pPr>
            <w:r w:rsidRPr="00525C59">
              <w:rPr>
                <w:b/>
                <w:bCs/>
                <w:color w:val="000000"/>
                <w:lang w:val="en-GB"/>
              </w:rPr>
              <w:t>Next revision</w:t>
            </w:r>
          </w:p>
        </w:tc>
      </w:tr>
      <w:tr w:rsidR="00374DD9" w:rsidRPr="00525C59" w14:paraId="2B5CCC00" w14:textId="77777777" w:rsidTr="00374DD9">
        <w:trPr>
          <w:trHeight w:val="340"/>
        </w:trPr>
        <w:tc>
          <w:tcPr>
            <w:tcW w:w="2974" w:type="dxa"/>
            <w:shd w:val="clear" w:color="auto" w:fill="auto"/>
            <w:vAlign w:val="center"/>
          </w:tcPr>
          <w:p w14:paraId="1D5486C6" w14:textId="17D4F5FC" w:rsidR="00374DD9" w:rsidRPr="00525C59" w:rsidRDefault="00374DD9" w:rsidP="00374DD9">
            <w:pPr>
              <w:rPr>
                <w:color w:val="000000"/>
                <w:lang w:val="en-GB"/>
              </w:rPr>
            </w:pPr>
            <w:r w:rsidRPr="00525C59">
              <w:rPr>
                <w:color w:val="000000"/>
                <w:lang w:val="en-GB"/>
              </w:rPr>
              <w:t>Yes/No</w:t>
            </w:r>
          </w:p>
        </w:tc>
        <w:tc>
          <w:tcPr>
            <w:tcW w:w="2975" w:type="dxa"/>
            <w:shd w:val="clear" w:color="auto" w:fill="auto"/>
            <w:vAlign w:val="center"/>
          </w:tcPr>
          <w:p w14:paraId="0657D826" w14:textId="1AF629BC" w:rsidR="00374DD9" w:rsidRPr="00F647BE" w:rsidRDefault="00F647BE" w:rsidP="00374DD9">
            <w:pPr>
              <w:rPr>
                <w:i/>
                <w:iCs/>
                <w:color w:val="000000"/>
                <w:lang w:val="en-GB"/>
              </w:rPr>
            </w:pPr>
            <w:r>
              <w:rPr>
                <w:i/>
                <w:iCs/>
                <w:color w:val="000000"/>
                <w:lang w:val="en-GB"/>
              </w:rPr>
              <w:t>day</w:t>
            </w:r>
            <w:r w:rsidRPr="00F647BE">
              <w:rPr>
                <w:i/>
                <w:iCs/>
                <w:color w:val="000000"/>
                <w:lang w:val="en-GB"/>
              </w:rPr>
              <w:t xml:space="preserve"> / month / year</w:t>
            </w:r>
          </w:p>
        </w:tc>
        <w:tc>
          <w:tcPr>
            <w:tcW w:w="2977" w:type="dxa"/>
            <w:shd w:val="clear" w:color="auto" w:fill="FFFFFF" w:themeFill="background1"/>
            <w:vAlign w:val="center"/>
          </w:tcPr>
          <w:p w14:paraId="730BEBAA" w14:textId="4F0B34A4" w:rsidR="00374DD9" w:rsidRPr="00F647BE" w:rsidRDefault="00F647BE" w:rsidP="00374DD9">
            <w:pPr>
              <w:rPr>
                <w:i/>
                <w:iCs/>
                <w:color w:val="000000"/>
                <w:lang w:val="en-GB"/>
              </w:rPr>
            </w:pPr>
            <w:r>
              <w:rPr>
                <w:i/>
                <w:iCs/>
                <w:color w:val="000000"/>
                <w:lang w:val="en-GB"/>
              </w:rPr>
              <w:t>day</w:t>
            </w:r>
            <w:r w:rsidRPr="00F647BE">
              <w:rPr>
                <w:i/>
                <w:iCs/>
                <w:color w:val="000000"/>
                <w:lang w:val="en-GB"/>
              </w:rPr>
              <w:t xml:space="preserve"> / month / year</w:t>
            </w:r>
          </w:p>
        </w:tc>
      </w:tr>
    </w:tbl>
    <w:p w14:paraId="363572B0" w14:textId="77777777" w:rsidR="00374DD9" w:rsidRPr="00525C59" w:rsidRDefault="00374DD9" w:rsidP="00841871">
      <w:pPr>
        <w:rPr>
          <w:b/>
          <w:bCs/>
          <w:color w:val="000000"/>
          <w:sz w:val="28"/>
          <w:szCs w:val="36"/>
          <w:lang w:val="en-GB"/>
        </w:rPr>
      </w:pPr>
    </w:p>
    <w:p w14:paraId="69C51AD1" w14:textId="77777777" w:rsidR="007A744B" w:rsidRPr="00525C59" w:rsidRDefault="007A744B" w:rsidP="007A744B">
      <w:pPr>
        <w:keepNext/>
        <w:rPr>
          <w:lang w:val="en-GB"/>
        </w:rPr>
      </w:pPr>
      <w:r w:rsidRPr="00525C59">
        <w:rPr>
          <w:b/>
          <w:bCs/>
          <w:noProof/>
          <w:color w:val="000000"/>
          <w:sz w:val="28"/>
          <w:szCs w:val="36"/>
          <w:lang w:val="en-GB"/>
        </w:rPr>
        <w:drawing>
          <wp:inline distT="0" distB="0" distL="0" distR="0" wp14:anchorId="4A04A2CC" wp14:editId="6241FCD4">
            <wp:extent cx="5683469" cy="3963059"/>
            <wp:effectExtent l="0" t="0" r="6350" b="0"/>
            <wp:docPr id="2" name="Picture 2" descr="A picture containing sky, outdoor, ground, bea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sky, outdoor, ground, beach&#10;&#10;Description automatically generated"/>
                    <pic:cNvPicPr/>
                  </pic:nvPicPr>
                  <pic:blipFill rotWithShape="1">
                    <a:blip r:embed="rId16" cstate="print">
                      <a:alphaModFix/>
                      <a:extLst>
                        <a:ext uri="{28A0092B-C50C-407E-A947-70E740481C1C}">
                          <a14:useLocalDpi xmlns:a14="http://schemas.microsoft.com/office/drawing/2010/main" val="0"/>
                        </a:ext>
                      </a:extLst>
                    </a:blip>
                    <a:srcRect l="4385" r="12"/>
                    <a:stretch/>
                  </pic:blipFill>
                  <pic:spPr bwMode="auto">
                    <a:xfrm>
                      <a:off x="0" y="0"/>
                      <a:ext cx="5683469" cy="3963059"/>
                    </a:xfrm>
                    <a:prstGeom prst="rect">
                      <a:avLst/>
                    </a:prstGeom>
                    <a:ln>
                      <a:noFill/>
                    </a:ln>
                    <a:extLst>
                      <a:ext uri="{53640926-AAD7-44D8-BBD7-CCE9431645EC}">
                        <a14:shadowObscured xmlns:a14="http://schemas.microsoft.com/office/drawing/2010/main"/>
                      </a:ext>
                    </a:extLst>
                  </pic:spPr>
                </pic:pic>
              </a:graphicData>
            </a:graphic>
          </wp:inline>
        </w:drawing>
      </w:r>
    </w:p>
    <w:p w14:paraId="33B66D6B" w14:textId="71F694C3" w:rsidR="00374DD9" w:rsidRDefault="007A744B" w:rsidP="007A744B">
      <w:pPr>
        <w:pStyle w:val="Caption"/>
        <w:rPr>
          <w:i w:val="0"/>
          <w:iCs w:val="0"/>
          <w:color w:val="2C2C2C"/>
          <w:lang w:val="en-GB"/>
        </w:rPr>
      </w:pPr>
      <w:r w:rsidRPr="00525C59">
        <w:rPr>
          <w:i w:val="0"/>
          <w:iCs w:val="0"/>
          <w:color w:val="2C2C2C"/>
          <w:lang w:val="en-GB"/>
        </w:rPr>
        <w:t xml:space="preserve">Insert </w:t>
      </w:r>
      <w:proofErr w:type="gramStart"/>
      <w:r w:rsidRPr="00525C59">
        <w:rPr>
          <w:i w:val="0"/>
          <w:iCs w:val="0"/>
          <w:color w:val="2C2C2C"/>
          <w:lang w:val="en-GB"/>
        </w:rPr>
        <w:t>image</w:t>
      </w:r>
      <w:proofErr w:type="gramEnd"/>
    </w:p>
    <w:p w14:paraId="1BB60297" w14:textId="7BFBC3F6" w:rsidR="00A609C1" w:rsidRDefault="00A609C1" w:rsidP="00A609C1">
      <w:pPr>
        <w:rPr>
          <w:lang w:val="en-GB"/>
        </w:rPr>
      </w:pPr>
    </w:p>
    <w:p w14:paraId="39F6FF6E" w14:textId="5D0AE6EC" w:rsidR="00A609C1" w:rsidRPr="00BE226E" w:rsidRDefault="5277024B" w:rsidP="0AB17117">
      <w:pPr>
        <w:rPr>
          <w:color w:val="000000" w:themeColor="text1"/>
          <w:lang w:val="en-GB"/>
        </w:rPr>
      </w:pPr>
      <w:r w:rsidRPr="00F647BE">
        <w:rPr>
          <w:i/>
          <w:iCs/>
          <w:color w:val="000000" w:themeColor="text1"/>
          <w:lang w:val="en-GB"/>
        </w:rPr>
        <w:lastRenderedPageBreak/>
        <w:t>Note to help with drafting [delete]:</w:t>
      </w:r>
      <w:r w:rsidRPr="0AB17117">
        <w:rPr>
          <w:color w:val="000000" w:themeColor="text1"/>
          <w:lang w:val="en-GB"/>
        </w:rPr>
        <w:t xml:space="preserve"> The CCCM Cluster Response Strategy outlines the collective CCCM response to be undertaken. It should be the output of a process of strategy development in consultation with Cluster members and other stakeholders: see </w:t>
      </w:r>
      <w:r w:rsidRPr="0AB17117">
        <w:rPr>
          <w:color w:val="000000" w:themeColor="text1"/>
          <w:highlight w:val="lightGray"/>
          <w:lang w:val="en-GB"/>
        </w:rPr>
        <w:t>CCCM Cluster Coordination Toolkit Section 4. Strategic Planning – Strategy Development</w:t>
      </w:r>
      <w:r w:rsidRPr="0AB17117">
        <w:rPr>
          <w:color w:val="000000" w:themeColor="text1"/>
          <w:lang w:val="en-GB"/>
        </w:rPr>
        <w:t xml:space="preserve"> for guidance. The Response Strategy </w:t>
      </w:r>
      <w:r w:rsidRPr="0AB17117">
        <w:rPr>
          <w:rFonts w:ascii="Arial" w:eastAsia="Arial" w:hAnsi="Arial" w:cs="Arial"/>
          <w:sz w:val="19"/>
          <w:szCs w:val="19"/>
          <w:lang w:val="en-GB"/>
        </w:rPr>
        <w:t xml:space="preserve">provides an overarching framework and a vision for the CCCM response, and guidance on prioritisation of activities that are relevant throughout the implementation period. It should </w:t>
      </w:r>
      <w:r w:rsidRPr="0AB17117">
        <w:rPr>
          <w:color w:val="000000" w:themeColor="text1"/>
          <w:lang w:val="en-GB"/>
        </w:rPr>
        <w:t>be complemented by a cluster coordination team Workplan, detailing the specific work that the coordination team will conduct to support the operational CCCM response in line with the 6+1 core functions of clusters.</w:t>
      </w:r>
    </w:p>
    <w:p w14:paraId="0499BA45" w14:textId="5C9271B8" w:rsidR="00A609C1" w:rsidRPr="00BE226E" w:rsidRDefault="00A609C1" w:rsidP="0AB17117">
      <w:pPr>
        <w:rPr>
          <w:lang w:val="en-GB"/>
        </w:rPr>
      </w:pPr>
    </w:p>
    <w:p w14:paraId="615CD608" w14:textId="5D10B482" w:rsidR="00841871" w:rsidRPr="00525C59" w:rsidRDefault="6A6AE2B5" w:rsidP="00525C59">
      <w:pPr>
        <w:pStyle w:val="Heading2"/>
        <w:rPr>
          <w:lang w:val="en-GB"/>
        </w:rPr>
      </w:pPr>
      <w:r w:rsidRPr="0AB17117">
        <w:rPr>
          <w:lang w:val="en-GB"/>
        </w:rPr>
        <w:t>Context</w:t>
      </w:r>
      <w:r w:rsidR="3FE13F05" w:rsidRPr="0AB17117">
        <w:rPr>
          <w:lang w:val="en-GB"/>
        </w:rPr>
        <w:t>, risk</w:t>
      </w:r>
      <w:r w:rsidR="00A70D89">
        <w:rPr>
          <w:lang w:val="en-GB"/>
        </w:rPr>
        <w:t>s,</w:t>
      </w:r>
      <w:r w:rsidR="01D3AC66" w:rsidRPr="0AB17117">
        <w:rPr>
          <w:lang w:val="en-GB"/>
        </w:rPr>
        <w:t xml:space="preserve"> and </w:t>
      </w:r>
      <w:r w:rsidR="72E3AF50" w:rsidRPr="0AB17117">
        <w:rPr>
          <w:lang w:val="en-GB"/>
        </w:rPr>
        <w:t>needs</w:t>
      </w:r>
      <w:r w:rsidR="01D3AC66" w:rsidRPr="0AB17117">
        <w:rPr>
          <w:lang w:val="en-GB"/>
        </w:rPr>
        <w:t xml:space="preserve"> </w:t>
      </w:r>
      <w:proofErr w:type="gramStart"/>
      <w:r w:rsidR="01D3AC66" w:rsidRPr="0AB17117">
        <w:rPr>
          <w:lang w:val="en-GB"/>
        </w:rPr>
        <w:t>analysis</w:t>
      </w:r>
      <w:proofErr w:type="gramEnd"/>
    </w:p>
    <w:p w14:paraId="418BD203" w14:textId="2517BAF5" w:rsidR="00841871" w:rsidRPr="00525C59" w:rsidRDefault="007A744B" w:rsidP="00841871">
      <w:pPr>
        <w:rPr>
          <w:color w:val="000000"/>
          <w:lang w:val="en-GB"/>
        </w:rPr>
      </w:pPr>
      <w:r w:rsidRPr="00525C59">
        <w:rPr>
          <w:noProof/>
          <w:color w:val="000000"/>
          <w:lang w:val="en-GB"/>
        </w:rPr>
        <mc:AlternateContent>
          <mc:Choice Requires="wps">
            <w:drawing>
              <wp:anchor distT="0" distB="0" distL="114300" distR="114300" simplePos="0" relativeHeight="251658241" behindDoc="0" locked="0" layoutInCell="1" allowOverlap="1" wp14:anchorId="1A6C1D73" wp14:editId="4B270EA9">
                <wp:simplePos x="0" y="0"/>
                <wp:positionH relativeFrom="column">
                  <wp:posOffset>0</wp:posOffset>
                </wp:positionH>
                <wp:positionV relativeFrom="paragraph">
                  <wp:posOffset>92163</wp:posOffset>
                </wp:positionV>
                <wp:extent cx="5778062" cy="0"/>
                <wp:effectExtent l="0" t="0" r="13335" b="12700"/>
                <wp:wrapNone/>
                <wp:docPr id="4" name="Straight Connector 4"/>
                <wp:cNvGraphicFramePr/>
                <a:graphic xmlns:a="http://schemas.openxmlformats.org/drawingml/2006/main">
                  <a:graphicData uri="http://schemas.microsoft.com/office/word/2010/wordprocessingShape">
                    <wps:wsp>
                      <wps:cNvCnPr/>
                      <wps:spPr>
                        <a:xfrm>
                          <a:off x="0" y="0"/>
                          <a:ext cx="5778062" cy="0"/>
                        </a:xfrm>
                        <a:prstGeom prst="line">
                          <a:avLst/>
                        </a:prstGeom>
                        <a:ln w="12700">
                          <a:solidFill>
                            <a:srgbClr val="1B657C"/>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D47380" id="Straight Connector 4"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0,7.25pt" to="454.9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" strokecolor="#1b657c" strokeweight="1pt">
                <v:stroke joinstyle="miter"/>
              </v:line>
            </w:pict>
          </mc:Fallback>
        </mc:AlternateContent>
      </w:r>
    </w:p>
    <w:p w14:paraId="50BBA766" w14:textId="64744671" w:rsidR="007A744B" w:rsidRPr="00525C59" w:rsidRDefault="6A6AE2B5" w:rsidP="0AB17117">
      <w:pPr>
        <w:pStyle w:val="Title"/>
        <w:jc w:val="both"/>
        <w:rPr>
          <w:rFonts w:eastAsia="Inter"/>
          <w:color w:val="000000" w:themeColor="text1"/>
          <w:lang w:val="en-GB"/>
        </w:rPr>
      </w:pPr>
      <w:r w:rsidRPr="0AB17117">
        <w:rPr>
          <w:lang w:val="en-GB"/>
        </w:rPr>
        <w:t>Include here:</w:t>
      </w:r>
    </w:p>
    <w:p w14:paraId="65EFED0F" w14:textId="2D677182" w:rsidR="007A744B" w:rsidRPr="00F647BE" w:rsidRDefault="11324D4B" w:rsidP="00F647BE">
      <w:pPr>
        <w:pStyle w:val="ListParagraph"/>
        <w:numPr>
          <w:ilvl w:val="0"/>
          <w:numId w:val="24"/>
        </w:numPr>
        <w:spacing w:after="120"/>
        <w:ind w:left="714" w:hanging="357"/>
        <w:contextualSpacing w:val="0"/>
        <w:rPr>
          <w:rFonts w:eastAsia="Inter"/>
          <w:color w:val="000000" w:themeColor="text1"/>
          <w:lang w:val="en-GB"/>
        </w:rPr>
      </w:pPr>
      <w:r w:rsidRPr="00F647BE">
        <w:rPr>
          <w:lang w:val="en-GB"/>
        </w:rPr>
        <w:t xml:space="preserve">Short </w:t>
      </w:r>
      <w:r w:rsidR="2330BA90" w:rsidRPr="00F647BE">
        <w:rPr>
          <w:lang w:val="en-GB"/>
        </w:rPr>
        <w:t>b</w:t>
      </w:r>
      <w:r w:rsidR="6A6AE2B5" w:rsidRPr="00F647BE">
        <w:rPr>
          <w:lang w:val="en-GB"/>
        </w:rPr>
        <w:t xml:space="preserve">ackground </w:t>
      </w:r>
      <w:r w:rsidR="6C8C1F6F" w:rsidRPr="00F647BE">
        <w:rPr>
          <w:lang w:val="en-GB"/>
        </w:rPr>
        <w:t xml:space="preserve">in </w:t>
      </w:r>
      <w:r w:rsidR="6A6AE2B5" w:rsidRPr="00F647BE">
        <w:rPr>
          <w:lang w:val="en-GB"/>
        </w:rPr>
        <w:t>the country and/or region of concern</w:t>
      </w:r>
      <w:r w:rsidR="4D8010BF" w:rsidRPr="00F647BE">
        <w:rPr>
          <w:lang w:val="en-GB"/>
        </w:rPr>
        <w:t xml:space="preserve"> (displacement context; political, economic, security concerns; other threats and hazards)</w:t>
      </w:r>
    </w:p>
    <w:p w14:paraId="37A30B58" w14:textId="6724542E" w:rsidR="00D77350" w:rsidRPr="00CD653A" w:rsidRDefault="2BA75529" w:rsidP="00F647BE">
      <w:pPr>
        <w:pStyle w:val="ListParagraph"/>
        <w:numPr>
          <w:ilvl w:val="0"/>
          <w:numId w:val="24"/>
        </w:numPr>
        <w:spacing w:after="120"/>
        <w:ind w:left="714" w:hanging="357"/>
        <w:contextualSpacing w:val="0"/>
        <w:rPr>
          <w:strike/>
          <w:lang w:val="en-GB"/>
        </w:rPr>
      </w:pPr>
      <w:r w:rsidRPr="00F647BE">
        <w:rPr>
          <w:lang w:val="en-GB"/>
        </w:rPr>
        <w:t>S</w:t>
      </w:r>
      <w:r w:rsidR="4D8010BF" w:rsidRPr="00F647BE">
        <w:rPr>
          <w:lang w:val="en-GB"/>
        </w:rPr>
        <w:t>ituation</w:t>
      </w:r>
      <w:r w:rsidR="493E2CC3" w:rsidRPr="00F647BE">
        <w:rPr>
          <w:lang w:val="en-GB"/>
        </w:rPr>
        <w:t xml:space="preserve"> and needs</w:t>
      </w:r>
      <w:r w:rsidR="4D8010BF" w:rsidRPr="00F647BE">
        <w:rPr>
          <w:lang w:val="en-GB"/>
        </w:rPr>
        <w:t xml:space="preserve"> analysis summarizing findings of assessments, CCCM needs, and capacities (available affected population figures; displacement site typologies; geographic areas affected; humanitarian situation and needs relating to CCCM)</w:t>
      </w:r>
      <w:r w:rsidR="00CD653A">
        <w:rPr>
          <w:lang w:val="en-GB"/>
        </w:rPr>
        <w:t>.</w:t>
      </w:r>
      <w:r w:rsidR="00CD653A">
        <w:rPr>
          <w:i/>
          <w:iCs/>
          <w:lang w:val="en-GB"/>
        </w:rPr>
        <w:t xml:space="preserve"> </w:t>
      </w:r>
      <w:r w:rsidR="00CD653A" w:rsidRPr="00CD653A">
        <w:rPr>
          <w:i/>
          <w:iCs/>
          <w:lang w:val="en-GB"/>
        </w:rPr>
        <w:t>Me</w:t>
      </w:r>
      <w:r w:rsidR="4D8010BF" w:rsidRPr="00CD653A">
        <w:rPr>
          <w:i/>
          <w:iCs/>
          <w:lang w:val="en-GB"/>
        </w:rPr>
        <w:t>ntion sources</w:t>
      </w:r>
      <w:r w:rsidR="2A3CCFAF" w:rsidRPr="00CD653A">
        <w:rPr>
          <w:i/>
          <w:iCs/>
          <w:lang w:val="en-GB"/>
        </w:rPr>
        <w:t xml:space="preserve"> / refer to HNO</w:t>
      </w:r>
      <w:r w:rsidR="00CD653A" w:rsidRPr="00CD653A">
        <w:rPr>
          <w:i/>
          <w:iCs/>
          <w:lang w:val="en-GB"/>
        </w:rPr>
        <w:t>.</w:t>
      </w:r>
    </w:p>
    <w:p w14:paraId="6CC7E06C" w14:textId="21F43AAE" w:rsidR="007A744B" w:rsidRPr="00F647BE" w:rsidRDefault="4A832F47" w:rsidP="00F647BE">
      <w:pPr>
        <w:pStyle w:val="ListParagraph"/>
        <w:numPr>
          <w:ilvl w:val="0"/>
          <w:numId w:val="24"/>
        </w:numPr>
        <w:spacing w:after="120"/>
        <w:ind w:left="714" w:hanging="357"/>
        <w:contextualSpacing w:val="0"/>
        <w:rPr>
          <w:lang w:val="en-GB"/>
        </w:rPr>
      </w:pPr>
      <w:r w:rsidRPr="00F647BE">
        <w:rPr>
          <w:lang w:val="en-GB"/>
        </w:rPr>
        <w:t xml:space="preserve">Relevant government policies and objectives </w:t>
      </w:r>
    </w:p>
    <w:p w14:paraId="0518F8E1" w14:textId="713DDC7F" w:rsidR="007A744B" w:rsidRPr="00F647BE" w:rsidRDefault="6A6AE2B5" w:rsidP="00F647BE">
      <w:pPr>
        <w:pStyle w:val="ListParagraph"/>
        <w:numPr>
          <w:ilvl w:val="0"/>
          <w:numId w:val="24"/>
        </w:numPr>
        <w:spacing w:after="120"/>
        <w:ind w:left="714" w:hanging="357"/>
        <w:contextualSpacing w:val="0"/>
        <w:rPr>
          <w:lang w:val="en-GB"/>
        </w:rPr>
      </w:pPr>
      <w:r w:rsidRPr="00F647BE">
        <w:rPr>
          <w:lang w:val="en-GB"/>
        </w:rPr>
        <w:t>Government roles and responsibilities in relation to CCCM activities</w:t>
      </w:r>
    </w:p>
    <w:p w14:paraId="6656902E" w14:textId="5BD03325" w:rsidR="00847363" w:rsidRPr="00F647BE" w:rsidRDefault="6A6AE2B5" w:rsidP="00F647BE">
      <w:pPr>
        <w:pStyle w:val="ListParagraph"/>
        <w:numPr>
          <w:ilvl w:val="0"/>
          <w:numId w:val="24"/>
        </w:numPr>
        <w:spacing w:after="120"/>
        <w:ind w:left="714" w:hanging="357"/>
        <w:contextualSpacing w:val="0"/>
        <w:rPr>
          <w:rFonts w:eastAsia="Inter" w:cs="Inter"/>
          <w:lang w:val="en-GB"/>
        </w:rPr>
      </w:pPr>
      <w:r w:rsidRPr="00F647BE">
        <w:rPr>
          <w:lang w:val="en-GB"/>
        </w:rPr>
        <w:t>General humanitarian situation and</w:t>
      </w:r>
      <w:r w:rsidR="4D8010BF" w:rsidRPr="00F647BE">
        <w:rPr>
          <w:lang w:val="en-GB"/>
        </w:rPr>
        <w:t xml:space="preserve"> humanitarian</w:t>
      </w:r>
      <w:r w:rsidRPr="00F647BE">
        <w:rPr>
          <w:lang w:val="en-GB"/>
        </w:rPr>
        <w:t xml:space="preserve"> </w:t>
      </w:r>
      <w:r w:rsidR="4D8010BF" w:rsidRPr="00F647BE">
        <w:rPr>
          <w:lang w:val="en-GB"/>
        </w:rPr>
        <w:t xml:space="preserve">response </w:t>
      </w:r>
      <w:r w:rsidRPr="00F647BE">
        <w:rPr>
          <w:lang w:val="en-GB"/>
        </w:rPr>
        <w:t>priorities</w:t>
      </w:r>
      <w:r w:rsidR="32297C5D" w:rsidRPr="00F647BE">
        <w:rPr>
          <w:lang w:val="en-GB"/>
        </w:rPr>
        <w:t xml:space="preserve">. Plus, any </w:t>
      </w:r>
      <w:r w:rsidR="4D8010BF" w:rsidRPr="00F647BE">
        <w:rPr>
          <w:lang w:val="en-GB"/>
        </w:rPr>
        <w:t>ongoing CCCM response</w:t>
      </w:r>
      <w:r w:rsidR="08B11BCC" w:rsidRPr="00F647BE">
        <w:rPr>
          <w:lang w:val="en-GB"/>
        </w:rPr>
        <w:t xml:space="preserve">. Include reference to </w:t>
      </w:r>
      <w:r w:rsidR="08B11BCC" w:rsidRPr="00F647BE">
        <w:rPr>
          <w:rFonts w:eastAsia="Inter" w:cs="Inter"/>
          <w:lang w:val="en-GB"/>
        </w:rPr>
        <w:t>the overarching humanitarian priorities / HRP strategic objectives (</w:t>
      </w:r>
      <w:r w:rsidR="08B11BCC" w:rsidRPr="00CD653A">
        <w:rPr>
          <w:rFonts w:eastAsia="Inter" w:cs="Inter"/>
          <w:i/>
          <w:iCs/>
          <w:lang w:val="en-GB"/>
        </w:rPr>
        <w:t>1-2 sentences</w:t>
      </w:r>
      <w:r w:rsidR="08B11BCC" w:rsidRPr="00F647BE">
        <w:rPr>
          <w:rFonts w:eastAsia="Inter" w:cs="Inter"/>
          <w:lang w:val="en-GB"/>
        </w:rPr>
        <w:t>) &amp; HCT key protection priorities / risks (</w:t>
      </w:r>
      <w:r w:rsidR="08B11BCC" w:rsidRPr="00CD653A">
        <w:rPr>
          <w:rFonts w:eastAsia="Inter" w:cs="Inter"/>
          <w:i/>
          <w:iCs/>
          <w:lang w:val="en-GB"/>
        </w:rPr>
        <w:t>1-2 sentence</w:t>
      </w:r>
      <w:r w:rsidR="69207B70" w:rsidRPr="00CD653A">
        <w:rPr>
          <w:rFonts w:eastAsia="Inter" w:cs="Inter"/>
          <w:i/>
          <w:iCs/>
          <w:lang w:val="en-GB"/>
        </w:rPr>
        <w:t>s</w:t>
      </w:r>
      <w:r w:rsidR="08B11BCC" w:rsidRPr="00F647BE">
        <w:rPr>
          <w:rFonts w:eastAsia="Inter" w:cs="Inter"/>
          <w:lang w:val="en-GB"/>
        </w:rPr>
        <w:t>)</w:t>
      </w:r>
      <w:r w:rsidR="3F230794" w:rsidRPr="00F647BE">
        <w:rPr>
          <w:rFonts w:eastAsia="Inter" w:cs="Inter"/>
          <w:lang w:val="en-GB"/>
        </w:rPr>
        <w:t>.</w:t>
      </w:r>
    </w:p>
    <w:p w14:paraId="0CAC3640" w14:textId="45A9F1A4" w:rsidR="007A744B" w:rsidRPr="00525C59" w:rsidRDefault="007A744B" w:rsidP="007A744B">
      <w:pPr>
        <w:rPr>
          <w:lang w:val="en-GB"/>
        </w:rPr>
      </w:pPr>
    </w:p>
    <w:p w14:paraId="008ED1E8" w14:textId="13C5C229" w:rsidR="007A744B" w:rsidRPr="00525C59" w:rsidRDefault="00D77350" w:rsidP="00525C59">
      <w:pPr>
        <w:pStyle w:val="Heading2"/>
      </w:pPr>
      <w:r>
        <w:t xml:space="preserve">CCCM Response </w:t>
      </w:r>
    </w:p>
    <w:p w14:paraId="02175F5E" w14:textId="77777777" w:rsidR="007A744B" w:rsidRPr="00525C59" w:rsidRDefault="007A744B" w:rsidP="007A744B">
      <w:pPr>
        <w:rPr>
          <w:color w:val="000000"/>
          <w:lang w:val="en-GB"/>
        </w:rPr>
      </w:pPr>
      <w:r w:rsidRPr="00525C59">
        <w:rPr>
          <w:noProof/>
          <w:color w:val="000000"/>
          <w:lang w:val="en-GB"/>
        </w:rPr>
        <mc:AlternateContent>
          <mc:Choice Requires="wps">
            <w:drawing>
              <wp:anchor distT="0" distB="0" distL="114300" distR="114300" simplePos="0" relativeHeight="251658242" behindDoc="0" locked="0" layoutInCell="1" allowOverlap="1" wp14:anchorId="7B80910F" wp14:editId="0E49F067">
                <wp:simplePos x="0" y="0"/>
                <wp:positionH relativeFrom="column">
                  <wp:posOffset>0</wp:posOffset>
                </wp:positionH>
                <wp:positionV relativeFrom="paragraph">
                  <wp:posOffset>92163</wp:posOffset>
                </wp:positionV>
                <wp:extent cx="5778062" cy="0"/>
                <wp:effectExtent l="0" t="0" r="13335" b="12700"/>
                <wp:wrapNone/>
                <wp:docPr id="5" name="Straight Connector 5"/>
                <wp:cNvGraphicFramePr/>
                <a:graphic xmlns:a="http://schemas.openxmlformats.org/drawingml/2006/main">
                  <a:graphicData uri="http://schemas.microsoft.com/office/word/2010/wordprocessingShape">
                    <wps:wsp>
                      <wps:cNvCnPr/>
                      <wps:spPr>
                        <a:xfrm>
                          <a:off x="0" y="0"/>
                          <a:ext cx="5778062" cy="0"/>
                        </a:xfrm>
                        <a:prstGeom prst="line">
                          <a:avLst/>
                        </a:prstGeom>
                        <a:ln w="12700">
                          <a:solidFill>
                            <a:srgbClr val="1B657C"/>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9496D3" id="Straight Connector 5"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7.25pt" to="454.9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" strokecolor="#1b657c" strokeweight="1pt">
                <v:stroke joinstyle="miter"/>
              </v:line>
            </w:pict>
          </mc:Fallback>
        </mc:AlternateContent>
      </w:r>
    </w:p>
    <w:p w14:paraId="32862691" w14:textId="77777777" w:rsidR="007A744B" w:rsidRPr="00525C59" w:rsidRDefault="007A744B" w:rsidP="00BE226E">
      <w:pPr>
        <w:pStyle w:val="Title"/>
        <w:jc w:val="both"/>
        <w:rPr>
          <w:lang w:val="en-GB"/>
        </w:rPr>
      </w:pPr>
      <w:r w:rsidRPr="00525C59">
        <w:rPr>
          <w:lang w:val="en-GB"/>
        </w:rPr>
        <w:t>Include here:</w:t>
      </w:r>
    </w:p>
    <w:p w14:paraId="5AB0B773" w14:textId="3730BF97" w:rsidR="6A6AE2B5" w:rsidRDefault="6A6AE2B5" w:rsidP="0AB17117">
      <w:pPr>
        <w:pStyle w:val="NoSpacing"/>
        <w:jc w:val="both"/>
        <w:rPr>
          <w:rFonts w:eastAsia="Inter" w:cs="Inter"/>
          <w:lang w:val="en-GB"/>
        </w:rPr>
      </w:pPr>
      <w:r w:rsidRPr="0AB17117">
        <w:rPr>
          <w:lang w:val="en-GB"/>
        </w:rPr>
        <w:t xml:space="preserve">Overall </w:t>
      </w:r>
      <w:r w:rsidR="4D8010BF" w:rsidRPr="0AB17117">
        <w:rPr>
          <w:lang w:val="en-GB"/>
        </w:rPr>
        <w:t xml:space="preserve">objective – the overall </w:t>
      </w:r>
      <w:r w:rsidRPr="0AB17117">
        <w:rPr>
          <w:lang w:val="en-GB"/>
        </w:rPr>
        <w:t xml:space="preserve">goal for CCCM as a sector or </w:t>
      </w:r>
      <w:proofErr w:type="gramStart"/>
      <w:r w:rsidRPr="0AB17117">
        <w:rPr>
          <w:lang w:val="en-GB"/>
        </w:rPr>
        <w:t>cluster</w:t>
      </w:r>
      <w:r w:rsidR="2FCBB595" w:rsidRPr="0AB17117">
        <w:rPr>
          <w:lang w:val="en-GB"/>
        </w:rPr>
        <w:t xml:space="preserve"> </w:t>
      </w:r>
      <w:r w:rsidR="7DB166D7" w:rsidRPr="0AB17117">
        <w:rPr>
          <w:rFonts w:eastAsia="Inter" w:cs="Inter"/>
          <w:color w:val="000000" w:themeColor="text1"/>
          <w:lang w:val="en-GB"/>
        </w:rPr>
        <w:t xml:space="preserve"> </w:t>
      </w:r>
      <w:r w:rsidRPr="0AB17117">
        <w:rPr>
          <w:lang w:val="en-GB"/>
        </w:rPr>
        <w:t>(</w:t>
      </w:r>
      <w:proofErr w:type="gramEnd"/>
      <w:r w:rsidRPr="0AB17117">
        <w:rPr>
          <w:lang w:val="en-GB"/>
        </w:rPr>
        <w:t xml:space="preserve">in coherence with the Humanitarian Country Team (HCT) strategic </w:t>
      </w:r>
      <w:r w:rsidR="2926BEA6" w:rsidRPr="0AB17117">
        <w:rPr>
          <w:lang w:val="en-GB"/>
        </w:rPr>
        <w:t xml:space="preserve">&amp; protection </w:t>
      </w:r>
      <w:r w:rsidRPr="0AB17117">
        <w:rPr>
          <w:lang w:val="en-GB"/>
        </w:rPr>
        <w:t>priorities and policies)</w:t>
      </w:r>
    </w:p>
    <w:p w14:paraId="2EB4DBA1" w14:textId="6D80048C" w:rsidR="01D3AC66" w:rsidRDefault="01D3AC66" w:rsidP="0AB17117">
      <w:pPr>
        <w:pStyle w:val="NoSpacing"/>
        <w:jc w:val="both"/>
        <w:rPr>
          <w:rFonts w:eastAsia="Inter" w:cs="Inter"/>
          <w:lang w:val="en-GB"/>
        </w:rPr>
      </w:pPr>
      <w:r w:rsidRPr="0AB17117">
        <w:rPr>
          <w:lang w:val="en-GB"/>
        </w:rPr>
        <w:t xml:space="preserve">If necessary, description of the rationale that links the needs described in the situation analysis and the planned CCCM </w:t>
      </w:r>
      <w:proofErr w:type="gramStart"/>
      <w:r w:rsidRPr="0AB17117">
        <w:rPr>
          <w:lang w:val="en-GB"/>
        </w:rPr>
        <w:t>response</w:t>
      </w:r>
      <w:proofErr w:type="gramEnd"/>
    </w:p>
    <w:p w14:paraId="0B9361E1" w14:textId="32687205" w:rsidR="4D8010BF" w:rsidRDefault="4D8010BF" w:rsidP="0AB17117">
      <w:pPr>
        <w:pStyle w:val="NoSpacing"/>
        <w:jc w:val="both"/>
        <w:rPr>
          <w:lang w:val="en-GB"/>
        </w:rPr>
      </w:pPr>
      <w:r w:rsidRPr="0AB17117">
        <w:rPr>
          <w:lang w:val="en-GB"/>
        </w:rPr>
        <w:t>Description of the planned</w:t>
      </w:r>
      <w:r w:rsidR="1D50E202" w:rsidRPr="0AB17117">
        <w:rPr>
          <w:lang w:val="en-GB"/>
        </w:rPr>
        <w:t xml:space="preserve"> </w:t>
      </w:r>
      <w:r w:rsidRPr="0AB17117">
        <w:rPr>
          <w:lang w:val="en-GB"/>
        </w:rPr>
        <w:t>CCCM activities, and their expected outputs and impact (expand on the activities listed in the Response Framework in Annex 1)</w:t>
      </w:r>
    </w:p>
    <w:p w14:paraId="059D755D" w14:textId="1ABDCD0A" w:rsidR="32ACD1C9" w:rsidRDefault="32ACD1C9" w:rsidP="0AB17117">
      <w:pPr>
        <w:pStyle w:val="NoSpacing"/>
        <w:jc w:val="both"/>
        <w:rPr>
          <w:lang w:val="en-GB"/>
        </w:rPr>
      </w:pPr>
      <w:r w:rsidRPr="0AB17117">
        <w:rPr>
          <w:lang w:val="en-GB"/>
        </w:rPr>
        <w:t>L</w:t>
      </w:r>
      <w:r w:rsidR="4D8010BF" w:rsidRPr="0AB17117">
        <w:rPr>
          <w:lang w:val="en-GB"/>
        </w:rPr>
        <w:t xml:space="preserve">inkages with other </w:t>
      </w:r>
      <w:proofErr w:type="gramStart"/>
      <w:r w:rsidR="4D8010BF" w:rsidRPr="0AB17117">
        <w:rPr>
          <w:lang w:val="en-GB"/>
        </w:rPr>
        <w:t>clusters’</w:t>
      </w:r>
      <w:proofErr w:type="gramEnd"/>
      <w:r w:rsidR="4D8010BF" w:rsidRPr="0AB17117">
        <w:rPr>
          <w:lang w:val="en-GB"/>
        </w:rPr>
        <w:t xml:space="preserve"> or sectors’ responses, and how the cluster/sector contributes to the overall </w:t>
      </w:r>
      <w:r w:rsidR="02509886" w:rsidRPr="0AB17117">
        <w:rPr>
          <w:lang w:val="en-GB"/>
        </w:rPr>
        <w:t xml:space="preserve">humanitarian </w:t>
      </w:r>
      <w:r w:rsidR="4D8010BF" w:rsidRPr="0AB17117">
        <w:rPr>
          <w:lang w:val="en-GB"/>
        </w:rPr>
        <w:t>response strategy</w:t>
      </w:r>
    </w:p>
    <w:p w14:paraId="50825F88" w14:textId="64F7A226" w:rsidR="6BCB9EB4" w:rsidRDefault="6BCB9EB4" w:rsidP="0AB17117">
      <w:pPr>
        <w:pStyle w:val="NoSpacing"/>
        <w:jc w:val="both"/>
        <w:rPr>
          <w:lang w:val="en-GB"/>
        </w:rPr>
      </w:pPr>
      <w:r w:rsidRPr="0AB17117">
        <w:rPr>
          <w:lang w:val="en-GB"/>
        </w:rPr>
        <w:t xml:space="preserve">How the CCCM response will address, </w:t>
      </w:r>
      <w:proofErr w:type="gramStart"/>
      <w:r w:rsidRPr="0AB17117">
        <w:rPr>
          <w:lang w:val="en-GB"/>
        </w:rPr>
        <w:t>mitigate</w:t>
      </w:r>
      <w:proofErr w:type="gramEnd"/>
      <w:r w:rsidRPr="0AB17117">
        <w:rPr>
          <w:lang w:val="en-GB"/>
        </w:rPr>
        <w:t xml:space="preserve"> and prevent critical protection risks or threats identified as priorities by the HC/HCT in their protection strategy and/or HRP centrality of protection strategic objectives, and in any Protection Risk Analysis conducted as part of the CCCM Cluster Response Strategy development. </w:t>
      </w:r>
    </w:p>
    <w:p w14:paraId="20619B02" w14:textId="5BADD01D" w:rsidR="00C761D2" w:rsidRDefault="00C761D2" w:rsidP="00BE226E">
      <w:pPr>
        <w:pStyle w:val="NoSpacing"/>
        <w:numPr>
          <w:ilvl w:val="0"/>
          <w:numId w:val="0"/>
        </w:numPr>
        <w:jc w:val="both"/>
        <w:rPr>
          <w:lang w:val="en-GB"/>
        </w:rPr>
      </w:pPr>
      <w:r w:rsidRPr="0023721A">
        <w:rPr>
          <w:i/>
          <w:iCs/>
          <w:lang w:val="en-GB"/>
        </w:rPr>
        <w:t xml:space="preserve">TIP: be concise and use accessible language! The strategy should be easily understood and </w:t>
      </w:r>
      <w:r>
        <w:rPr>
          <w:i/>
          <w:iCs/>
          <w:lang w:val="en-GB"/>
        </w:rPr>
        <w:t xml:space="preserve">aim to </w:t>
      </w:r>
      <w:r w:rsidRPr="0023721A">
        <w:rPr>
          <w:i/>
          <w:iCs/>
          <w:lang w:val="en-GB"/>
        </w:rPr>
        <w:t>be a useable document for CCCM stakeholders. Diagrams and tables can be useful to communicate information without using a lot of text</w:t>
      </w:r>
      <w:r w:rsidR="00BF31A5">
        <w:rPr>
          <w:i/>
          <w:iCs/>
          <w:lang w:val="en-GB"/>
        </w:rPr>
        <w:t>.</w:t>
      </w:r>
    </w:p>
    <w:p w14:paraId="31D7246D" w14:textId="6216CCB3" w:rsidR="00525C59" w:rsidRDefault="00525C59" w:rsidP="00525C59">
      <w:pPr>
        <w:pStyle w:val="NoSpacing"/>
        <w:numPr>
          <w:ilvl w:val="0"/>
          <w:numId w:val="0"/>
        </w:numPr>
        <w:ind w:left="360" w:hanging="360"/>
        <w:rPr>
          <w:lang w:val="en-GB"/>
        </w:rPr>
      </w:pPr>
    </w:p>
    <w:p w14:paraId="77FF85F5" w14:textId="5C5FE4A3" w:rsidR="00525C59" w:rsidRPr="00525C59" w:rsidRDefault="3CC9A4B5" w:rsidP="00525C59">
      <w:pPr>
        <w:pStyle w:val="Heading2"/>
        <w:rPr>
          <w:lang w:val="en-GB"/>
        </w:rPr>
      </w:pPr>
      <w:r w:rsidRPr="0AB17117">
        <w:rPr>
          <w:lang w:val="en-GB"/>
        </w:rPr>
        <w:t>Title</w:t>
      </w:r>
      <w:commentRangeStart w:id="1"/>
      <w:commentRangeStart w:id="2"/>
      <w:r w:rsidR="03B34445" w:rsidRPr="0AB17117">
        <w:rPr>
          <w:lang w:val="en-GB"/>
        </w:rPr>
        <w:t>…</w:t>
      </w:r>
      <w:commentRangeEnd w:id="1"/>
      <w:r w:rsidR="00525C59">
        <w:rPr>
          <w:rStyle w:val="CommentReference"/>
        </w:rPr>
        <w:commentReference w:id="1"/>
      </w:r>
      <w:commentRangeEnd w:id="2"/>
      <w:r w:rsidR="00525C59">
        <w:rPr>
          <w:rStyle w:val="CommentReference"/>
        </w:rPr>
        <w:commentReference w:id="2"/>
      </w:r>
    </w:p>
    <w:p w14:paraId="7885A643" w14:textId="77777777" w:rsidR="00525C59" w:rsidRPr="00525C59" w:rsidRDefault="00525C59" w:rsidP="00525C59">
      <w:pPr>
        <w:rPr>
          <w:color w:val="000000"/>
          <w:lang w:val="en-GB"/>
        </w:rPr>
      </w:pPr>
      <w:r w:rsidRPr="00525C59">
        <w:rPr>
          <w:noProof/>
          <w:color w:val="000000"/>
          <w:lang w:val="en-GB"/>
        </w:rPr>
        <mc:AlternateContent>
          <mc:Choice Requires="wps">
            <w:drawing>
              <wp:anchor distT="0" distB="0" distL="114300" distR="114300" simplePos="0" relativeHeight="251658243" behindDoc="0" locked="0" layoutInCell="1" allowOverlap="1" wp14:anchorId="3A48516D" wp14:editId="03688A75">
                <wp:simplePos x="0" y="0"/>
                <wp:positionH relativeFrom="column">
                  <wp:posOffset>0</wp:posOffset>
                </wp:positionH>
                <wp:positionV relativeFrom="paragraph">
                  <wp:posOffset>92163</wp:posOffset>
                </wp:positionV>
                <wp:extent cx="5778062" cy="0"/>
                <wp:effectExtent l="0" t="0" r="13335" b="12700"/>
                <wp:wrapNone/>
                <wp:docPr id="10" name="Straight Connector 10"/>
                <wp:cNvGraphicFramePr/>
                <a:graphic xmlns:a="http://schemas.openxmlformats.org/drawingml/2006/main">
                  <a:graphicData uri="http://schemas.microsoft.com/office/word/2010/wordprocessingShape">
                    <wps:wsp>
                      <wps:cNvCnPr/>
                      <wps:spPr>
                        <a:xfrm>
                          <a:off x="0" y="0"/>
                          <a:ext cx="5778062" cy="0"/>
                        </a:xfrm>
                        <a:prstGeom prst="line">
                          <a:avLst/>
                        </a:prstGeom>
                        <a:ln w="12700">
                          <a:solidFill>
                            <a:srgbClr val="1B657C"/>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BFA989" id="Straight Connector 10"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0,7.25pt" to="454.9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" strokecolor="#1b657c" strokeweight="1pt">
                <v:stroke joinstyle="miter"/>
              </v:line>
            </w:pict>
          </mc:Fallback>
        </mc:AlternateContent>
      </w:r>
    </w:p>
    <w:p w14:paraId="4CEF4CC6" w14:textId="39E45C36" w:rsidR="00C761D2" w:rsidRPr="00C761D2" w:rsidRDefault="00787040" w:rsidP="00BE226E">
      <w:pPr>
        <w:jc w:val="both"/>
        <w:rPr>
          <w:lang w:val="en-GB"/>
        </w:rPr>
      </w:pPr>
      <w:r w:rsidRPr="6702A630">
        <w:rPr>
          <w:lang w:val="en-GB"/>
        </w:rPr>
        <w:t>Additional</w:t>
      </w:r>
      <w:r w:rsidR="00C761D2" w:rsidRPr="6702A630">
        <w:rPr>
          <w:lang w:val="en-GB"/>
        </w:rPr>
        <w:t xml:space="preserve"> sections can be added – or not – as </w:t>
      </w:r>
      <w:proofErr w:type="gramStart"/>
      <w:r w:rsidR="00C761D2" w:rsidRPr="6702A630">
        <w:rPr>
          <w:lang w:val="en-GB"/>
        </w:rPr>
        <w:t>needed, if</w:t>
      </w:r>
      <w:proofErr w:type="gramEnd"/>
      <w:r w:rsidR="00C761D2" w:rsidRPr="6702A630">
        <w:rPr>
          <w:lang w:val="en-GB"/>
        </w:rPr>
        <w:t xml:space="preserve"> the Cluster/Sector plans </w:t>
      </w:r>
      <w:r w:rsidR="00A41FAE" w:rsidRPr="6702A630">
        <w:rPr>
          <w:lang w:val="en-GB"/>
        </w:rPr>
        <w:t>to have</w:t>
      </w:r>
      <w:r w:rsidR="00C761D2" w:rsidRPr="6702A630">
        <w:rPr>
          <w:lang w:val="en-GB"/>
        </w:rPr>
        <w:t xml:space="preserve"> </w:t>
      </w:r>
      <w:r w:rsidR="00A41FAE" w:rsidRPr="6702A630">
        <w:rPr>
          <w:lang w:val="en-GB"/>
        </w:rPr>
        <w:t>substantial focus</w:t>
      </w:r>
      <w:r w:rsidR="00C761D2" w:rsidRPr="6702A630">
        <w:rPr>
          <w:lang w:val="en-GB"/>
        </w:rPr>
        <w:t xml:space="preserve"> on a specific topic as part of the response strategy. Examples </w:t>
      </w:r>
      <w:r w:rsidR="00273283" w:rsidRPr="6702A630">
        <w:rPr>
          <w:lang w:val="en-GB"/>
        </w:rPr>
        <w:t xml:space="preserve">that might require an additional section </w:t>
      </w:r>
      <w:r w:rsidR="00C761D2" w:rsidRPr="6702A630">
        <w:rPr>
          <w:lang w:val="en-GB"/>
        </w:rPr>
        <w:t xml:space="preserve">could be: </w:t>
      </w:r>
    </w:p>
    <w:p w14:paraId="10BB0FD8" w14:textId="77777777" w:rsidR="00C761D2" w:rsidRPr="00C761D2" w:rsidRDefault="01D3AC66" w:rsidP="00BE226E">
      <w:pPr>
        <w:pStyle w:val="NoSpacing"/>
        <w:ind w:left="360"/>
        <w:jc w:val="both"/>
        <w:rPr>
          <w:lang w:val="en-GB"/>
        </w:rPr>
      </w:pPr>
      <w:r w:rsidRPr="0AB17117">
        <w:rPr>
          <w:lang w:val="en-GB"/>
        </w:rPr>
        <w:t>Contingency planning</w:t>
      </w:r>
    </w:p>
    <w:p w14:paraId="1AF67358" w14:textId="77777777" w:rsidR="00C761D2" w:rsidRPr="00C761D2" w:rsidRDefault="01D3AC66" w:rsidP="00BE226E">
      <w:pPr>
        <w:pStyle w:val="NoSpacing"/>
        <w:ind w:left="360"/>
        <w:jc w:val="both"/>
        <w:rPr>
          <w:lang w:val="en-GB"/>
        </w:rPr>
      </w:pPr>
      <w:r w:rsidRPr="0AB17117">
        <w:rPr>
          <w:lang w:val="en-GB"/>
        </w:rPr>
        <w:t xml:space="preserve">Work towards durable solutions or exit </w:t>
      </w:r>
      <w:proofErr w:type="gramStart"/>
      <w:r w:rsidRPr="0AB17117">
        <w:rPr>
          <w:lang w:val="en-GB"/>
        </w:rPr>
        <w:t>strategy</w:t>
      </w:r>
      <w:proofErr w:type="gramEnd"/>
    </w:p>
    <w:p w14:paraId="7B8F7536" w14:textId="069550B5" w:rsidR="78A40A33" w:rsidRDefault="78A40A33" w:rsidP="0AB17117">
      <w:pPr>
        <w:pStyle w:val="NoSpacing"/>
        <w:ind w:left="360"/>
        <w:jc w:val="both"/>
        <w:rPr>
          <w:rFonts w:eastAsia="Calibri"/>
          <w:szCs w:val="18"/>
          <w:lang w:val="en-GB"/>
        </w:rPr>
      </w:pPr>
      <w:r w:rsidRPr="0AB17117">
        <w:rPr>
          <w:rFonts w:eastAsia="Calibri"/>
          <w:szCs w:val="18"/>
          <w:lang w:val="en-GB"/>
        </w:rPr>
        <w:t>Advocacy</w:t>
      </w:r>
    </w:p>
    <w:p w14:paraId="13E30BE5" w14:textId="1094517A" w:rsidR="00B974C9" w:rsidRDefault="00B974C9" w:rsidP="00B974C9">
      <w:pPr>
        <w:pStyle w:val="Heading2"/>
      </w:pPr>
      <w:r>
        <w:lastRenderedPageBreak/>
        <w:t>Cr</w:t>
      </w:r>
      <w:r w:rsidRPr="6702A630">
        <w:t xml:space="preserve">oss-cutting issues </w:t>
      </w:r>
    </w:p>
    <w:p w14:paraId="777178B4" w14:textId="77777777" w:rsidR="00B974C9" w:rsidRPr="00525C59" w:rsidRDefault="00B974C9" w:rsidP="00B974C9">
      <w:pPr>
        <w:rPr>
          <w:color w:val="000000"/>
          <w:lang w:val="en-GB"/>
        </w:rPr>
      </w:pPr>
      <w:r w:rsidRPr="00525C59">
        <w:rPr>
          <w:noProof/>
          <w:color w:val="000000"/>
          <w:lang w:val="en-GB"/>
        </w:rPr>
        <mc:AlternateContent>
          <mc:Choice Requires="wps">
            <w:drawing>
              <wp:anchor distT="0" distB="0" distL="114300" distR="114300" simplePos="0" relativeHeight="251660295" behindDoc="0" locked="0" layoutInCell="1" allowOverlap="1" wp14:anchorId="57307605" wp14:editId="792C758E">
                <wp:simplePos x="0" y="0"/>
                <wp:positionH relativeFrom="column">
                  <wp:posOffset>0</wp:posOffset>
                </wp:positionH>
                <wp:positionV relativeFrom="paragraph">
                  <wp:posOffset>92163</wp:posOffset>
                </wp:positionV>
                <wp:extent cx="5778062" cy="0"/>
                <wp:effectExtent l="0" t="0" r="13335" b="12700"/>
                <wp:wrapNone/>
                <wp:docPr id="533802282" name="Straight Connector 533802282"/>
                <wp:cNvGraphicFramePr/>
                <a:graphic xmlns:a="http://schemas.openxmlformats.org/drawingml/2006/main">
                  <a:graphicData uri="http://schemas.microsoft.com/office/word/2010/wordprocessingShape">
                    <wps:wsp>
                      <wps:cNvCnPr/>
                      <wps:spPr>
                        <a:xfrm>
                          <a:off x="0" y="0"/>
                          <a:ext cx="5778062" cy="0"/>
                        </a:xfrm>
                        <a:prstGeom prst="line">
                          <a:avLst/>
                        </a:prstGeom>
                        <a:ln w="12700">
                          <a:solidFill>
                            <a:srgbClr val="1B657C"/>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AD8151" id="Straight Connector 533802282" o:spid="_x0000_s1026" style="position:absolute;z-index:251660295;visibility:visible;mso-wrap-style:square;mso-wrap-distance-left:9pt;mso-wrap-distance-top:0;mso-wrap-distance-right:9pt;mso-wrap-distance-bottom:0;mso-position-horizontal:absolute;mso-position-horizontal-relative:text;mso-position-vertical:absolute;mso-position-vertical-relative:text" from="0,7.25pt" to="454.9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" strokecolor="#1b657c" strokeweight="1pt">
                <v:stroke joinstyle="miter"/>
              </v:line>
            </w:pict>
          </mc:Fallback>
        </mc:AlternateContent>
      </w:r>
    </w:p>
    <w:p w14:paraId="19C6DE47" w14:textId="77777777" w:rsidR="00B974C9" w:rsidRDefault="00B974C9" w:rsidP="6702A630">
      <w:pPr>
        <w:jc w:val="both"/>
        <w:rPr>
          <w:lang w:val="en-GB"/>
        </w:rPr>
      </w:pPr>
    </w:p>
    <w:p w14:paraId="5838B84D" w14:textId="5FF25BE4" w:rsidR="04AE12DF" w:rsidRDefault="17FDBE14" w:rsidP="6702A630">
      <w:pPr>
        <w:jc w:val="both"/>
        <w:rPr>
          <w:lang w:val="en-GB"/>
        </w:rPr>
      </w:pPr>
      <w:r w:rsidRPr="0AB17117">
        <w:rPr>
          <w:lang w:val="en-GB"/>
        </w:rPr>
        <w:t xml:space="preserve">Outline how you will consider cross-cutting issues in the CCCM response. </w:t>
      </w:r>
      <w:r w:rsidR="3EDFB5CE" w:rsidRPr="0AB17117">
        <w:rPr>
          <w:lang w:val="en-GB"/>
        </w:rPr>
        <w:t xml:space="preserve">These should be discussed with Cluster members as part of the strategy planning process (remembering that this </w:t>
      </w:r>
      <w:r w:rsidR="799A502C" w:rsidRPr="0AB17117">
        <w:rPr>
          <w:lang w:val="en-GB"/>
        </w:rPr>
        <w:t xml:space="preserve">document is the </w:t>
      </w:r>
      <w:r w:rsidR="4B0F91A2" w:rsidRPr="0AB17117">
        <w:rPr>
          <w:lang w:val="en-GB"/>
        </w:rPr>
        <w:t xml:space="preserve">output, or </w:t>
      </w:r>
      <w:proofErr w:type="gramStart"/>
      <w:r w:rsidR="4B0F91A2" w:rsidRPr="0AB17117">
        <w:rPr>
          <w:lang w:val="en-GB"/>
        </w:rPr>
        <w:t>end product</w:t>
      </w:r>
      <w:proofErr w:type="gramEnd"/>
      <w:r w:rsidR="4B0F91A2" w:rsidRPr="0AB17117">
        <w:rPr>
          <w:lang w:val="en-GB"/>
        </w:rPr>
        <w:t xml:space="preserve">, of a process). Focus on how Cluster members, and the Cluster coordination team, collectively commit to meaningfully addressing these in the CCCM response. </w:t>
      </w:r>
      <w:r w:rsidR="3EDFB5CE" w:rsidRPr="0AB17117">
        <w:rPr>
          <w:lang w:val="en-GB"/>
        </w:rPr>
        <w:t>Refer to the CCCM Cluster Coordination Toolkit section on Cross-cutting Issues</w:t>
      </w:r>
      <w:r w:rsidR="716BDAE8" w:rsidRPr="0AB17117">
        <w:rPr>
          <w:lang w:val="en-GB"/>
        </w:rPr>
        <w:t xml:space="preserve"> for further guidance, and links to Tipsheets for including specific issues in strategic planning processes. </w:t>
      </w:r>
    </w:p>
    <w:p w14:paraId="6E4029D8" w14:textId="4E7F5682" w:rsidR="6702A630" w:rsidRDefault="6702A630" w:rsidP="6702A630">
      <w:pPr>
        <w:jc w:val="both"/>
        <w:rPr>
          <w:lang w:val="en-GB"/>
        </w:rPr>
      </w:pPr>
    </w:p>
    <w:p w14:paraId="01C209ED" w14:textId="12965850" w:rsidR="6AFE355C" w:rsidRDefault="6AFE355C" w:rsidP="6702A630">
      <w:pPr>
        <w:jc w:val="both"/>
        <w:rPr>
          <w:lang w:val="en-GB"/>
        </w:rPr>
      </w:pPr>
      <w:r w:rsidRPr="6702A630">
        <w:rPr>
          <w:lang w:val="en-GB"/>
        </w:rPr>
        <w:t xml:space="preserve">Cross-cutting issues that you should consider include: </w:t>
      </w:r>
    </w:p>
    <w:p w14:paraId="0667E0F7" w14:textId="2C7BBFD9" w:rsidR="6702A630" w:rsidRDefault="6702A630" w:rsidP="6702A630">
      <w:pPr>
        <w:jc w:val="both"/>
        <w:rPr>
          <w:lang w:val="en-GB"/>
        </w:rPr>
      </w:pPr>
    </w:p>
    <w:p w14:paraId="5F0329B5" w14:textId="7B2C08EA" w:rsidR="2B4C0F2D" w:rsidRDefault="2B4C0F2D" w:rsidP="6702A630">
      <w:pPr>
        <w:pStyle w:val="ListParagraph"/>
        <w:numPr>
          <w:ilvl w:val="0"/>
          <w:numId w:val="2"/>
        </w:numPr>
        <w:jc w:val="both"/>
        <w:rPr>
          <w:rFonts w:eastAsia="Yu Mincho"/>
          <w:szCs w:val="18"/>
          <w:lang w:val="en-GB"/>
        </w:rPr>
      </w:pPr>
      <w:r w:rsidRPr="6702A630">
        <w:rPr>
          <w:rFonts w:eastAsia="Yu Mincho"/>
          <w:szCs w:val="18"/>
          <w:lang w:val="en-GB"/>
        </w:rPr>
        <w:t>Localization*</w:t>
      </w:r>
    </w:p>
    <w:p w14:paraId="18B79B20" w14:textId="12A8F3AC" w:rsidR="6AFE355C" w:rsidRDefault="6AFE355C" w:rsidP="6702A630">
      <w:pPr>
        <w:pStyle w:val="ListParagraph"/>
        <w:numPr>
          <w:ilvl w:val="0"/>
          <w:numId w:val="2"/>
        </w:numPr>
        <w:jc w:val="both"/>
        <w:rPr>
          <w:rFonts w:eastAsia="Yu Mincho"/>
          <w:szCs w:val="18"/>
          <w:lang w:val="en-GB"/>
        </w:rPr>
      </w:pPr>
      <w:r w:rsidRPr="6702A630">
        <w:rPr>
          <w:rFonts w:eastAsia="Yu Mincho"/>
          <w:szCs w:val="18"/>
          <w:lang w:val="en-GB"/>
        </w:rPr>
        <w:t>Disability</w:t>
      </w:r>
    </w:p>
    <w:p w14:paraId="23112535" w14:textId="25A72D38" w:rsidR="6AFE355C" w:rsidRDefault="6AFE355C" w:rsidP="6702A630">
      <w:pPr>
        <w:pStyle w:val="ListParagraph"/>
        <w:numPr>
          <w:ilvl w:val="0"/>
          <w:numId w:val="2"/>
        </w:numPr>
        <w:jc w:val="both"/>
        <w:rPr>
          <w:rFonts w:eastAsia="Yu Mincho"/>
          <w:szCs w:val="18"/>
          <w:lang w:val="en-GB"/>
        </w:rPr>
      </w:pPr>
      <w:r w:rsidRPr="6702A630">
        <w:rPr>
          <w:rFonts w:eastAsia="Yu Mincho"/>
          <w:szCs w:val="18"/>
          <w:lang w:val="en-GB"/>
        </w:rPr>
        <w:t xml:space="preserve">Age, </w:t>
      </w:r>
      <w:proofErr w:type="gramStart"/>
      <w:r w:rsidRPr="6702A630">
        <w:rPr>
          <w:rFonts w:eastAsia="Yu Mincho"/>
          <w:szCs w:val="18"/>
          <w:lang w:val="en-GB"/>
        </w:rPr>
        <w:t>gender</w:t>
      </w:r>
      <w:proofErr w:type="gramEnd"/>
      <w:r w:rsidRPr="6702A630">
        <w:rPr>
          <w:rFonts w:eastAsia="Yu Mincho"/>
          <w:szCs w:val="18"/>
          <w:lang w:val="en-GB"/>
        </w:rPr>
        <w:t xml:space="preserve"> and diversity</w:t>
      </w:r>
    </w:p>
    <w:p w14:paraId="0762D87D" w14:textId="082A0DA1" w:rsidR="6AFE355C" w:rsidRDefault="6AFE355C" w:rsidP="6702A630">
      <w:pPr>
        <w:pStyle w:val="ListParagraph"/>
        <w:numPr>
          <w:ilvl w:val="0"/>
          <w:numId w:val="2"/>
        </w:numPr>
        <w:jc w:val="both"/>
        <w:rPr>
          <w:rFonts w:eastAsia="Yu Mincho"/>
          <w:szCs w:val="18"/>
          <w:lang w:val="en-GB"/>
        </w:rPr>
      </w:pPr>
      <w:r w:rsidRPr="6702A630">
        <w:rPr>
          <w:rFonts w:eastAsia="Yu Mincho"/>
          <w:szCs w:val="18"/>
          <w:lang w:val="en-GB"/>
        </w:rPr>
        <w:t>GBV</w:t>
      </w:r>
    </w:p>
    <w:p w14:paraId="59E53E09" w14:textId="09F6790A" w:rsidR="6AFE355C" w:rsidRDefault="6AFE355C" w:rsidP="6702A630">
      <w:pPr>
        <w:pStyle w:val="ListParagraph"/>
        <w:numPr>
          <w:ilvl w:val="0"/>
          <w:numId w:val="2"/>
        </w:numPr>
        <w:jc w:val="both"/>
        <w:rPr>
          <w:rFonts w:eastAsia="Yu Mincho"/>
          <w:szCs w:val="18"/>
          <w:lang w:val="en-GB"/>
        </w:rPr>
      </w:pPr>
      <w:r w:rsidRPr="6702A630">
        <w:rPr>
          <w:rFonts w:eastAsia="Yu Mincho"/>
          <w:szCs w:val="18"/>
          <w:lang w:val="en-GB"/>
        </w:rPr>
        <w:t>Child Protection</w:t>
      </w:r>
    </w:p>
    <w:p w14:paraId="40C9F297" w14:textId="7E8D38A6" w:rsidR="6AFE355C" w:rsidRDefault="6AFE355C" w:rsidP="6702A630">
      <w:pPr>
        <w:pStyle w:val="ListParagraph"/>
        <w:numPr>
          <w:ilvl w:val="0"/>
          <w:numId w:val="2"/>
        </w:numPr>
        <w:jc w:val="both"/>
        <w:rPr>
          <w:rFonts w:eastAsia="Yu Mincho"/>
          <w:szCs w:val="18"/>
          <w:lang w:val="en-GB"/>
        </w:rPr>
      </w:pPr>
      <w:r w:rsidRPr="6702A630">
        <w:rPr>
          <w:rFonts w:eastAsia="Yu Mincho"/>
          <w:szCs w:val="18"/>
          <w:lang w:val="en-GB"/>
        </w:rPr>
        <w:t>Environment</w:t>
      </w:r>
    </w:p>
    <w:p w14:paraId="3E311492" w14:textId="26D28D2C" w:rsidR="6AFE355C" w:rsidRDefault="6AFE355C" w:rsidP="6702A630">
      <w:pPr>
        <w:pStyle w:val="ListParagraph"/>
        <w:numPr>
          <w:ilvl w:val="0"/>
          <w:numId w:val="2"/>
        </w:numPr>
        <w:jc w:val="both"/>
        <w:rPr>
          <w:rFonts w:eastAsia="Yu Mincho"/>
          <w:szCs w:val="18"/>
          <w:lang w:val="en-GB"/>
        </w:rPr>
      </w:pPr>
      <w:r w:rsidRPr="6702A630">
        <w:rPr>
          <w:rFonts w:eastAsia="Yu Mincho"/>
          <w:szCs w:val="18"/>
          <w:lang w:val="en-GB"/>
        </w:rPr>
        <w:t xml:space="preserve">Protection mainstreaming and centrality of </w:t>
      </w:r>
      <w:proofErr w:type="gramStart"/>
      <w:r w:rsidRPr="6702A630">
        <w:rPr>
          <w:rFonts w:eastAsia="Yu Mincho"/>
          <w:szCs w:val="18"/>
          <w:lang w:val="en-GB"/>
        </w:rPr>
        <w:t>protection</w:t>
      </w:r>
      <w:proofErr w:type="gramEnd"/>
    </w:p>
    <w:p w14:paraId="574F1357" w14:textId="11BDD2BC" w:rsidR="6AFE355C" w:rsidRDefault="6AFE355C" w:rsidP="6702A630">
      <w:pPr>
        <w:pStyle w:val="ListParagraph"/>
        <w:numPr>
          <w:ilvl w:val="0"/>
          <w:numId w:val="2"/>
        </w:numPr>
        <w:jc w:val="both"/>
        <w:rPr>
          <w:rFonts w:eastAsia="Yu Mincho"/>
          <w:szCs w:val="18"/>
          <w:lang w:val="en-GB"/>
        </w:rPr>
      </w:pPr>
      <w:r w:rsidRPr="6702A630">
        <w:rPr>
          <w:rFonts w:eastAsia="Yu Mincho"/>
          <w:szCs w:val="18"/>
          <w:lang w:val="en-GB"/>
        </w:rPr>
        <w:t>MHPSS</w:t>
      </w:r>
    </w:p>
    <w:p w14:paraId="400AF2AE" w14:textId="7F0CD9D2" w:rsidR="007B2081" w:rsidRDefault="007B2081" w:rsidP="00A41FAE">
      <w:pPr>
        <w:jc w:val="both"/>
        <w:rPr>
          <w:lang w:val="en-GB"/>
        </w:rPr>
      </w:pPr>
    </w:p>
    <w:p w14:paraId="2B0D3A9C" w14:textId="358E4D1C" w:rsidR="007B2081" w:rsidRDefault="007B2081" w:rsidP="00A41FAE">
      <w:pPr>
        <w:jc w:val="both"/>
        <w:rPr>
          <w:lang w:val="en-GB"/>
        </w:rPr>
      </w:pPr>
    </w:p>
    <w:p w14:paraId="1B58E55B" w14:textId="77777777" w:rsidR="00196F81" w:rsidRPr="00525C59" w:rsidRDefault="00196F81" w:rsidP="00196F81">
      <w:pPr>
        <w:pStyle w:val="Heading2"/>
        <w:rPr>
          <w:lang w:val="en-GB"/>
        </w:rPr>
      </w:pPr>
      <w:r>
        <w:rPr>
          <w:lang w:val="en-GB"/>
        </w:rPr>
        <w:t>Accountability to Affected Populations</w:t>
      </w:r>
    </w:p>
    <w:p w14:paraId="3C6385D0" w14:textId="77777777" w:rsidR="00196F81" w:rsidRPr="00525C59" w:rsidRDefault="00196F81" w:rsidP="00196F81">
      <w:pPr>
        <w:rPr>
          <w:color w:val="000000"/>
          <w:lang w:val="en-GB"/>
        </w:rPr>
      </w:pPr>
      <w:r w:rsidRPr="00525C59">
        <w:rPr>
          <w:noProof/>
          <w:color w:val="000000"/>
          <w:lang w:val="en-GB"/>
        </w:rPr>
        <mc:AlternateContent>
          <mc:Choice Requires="wps">
            <w:drawing>
              <wp:anchor distT="0" distB="0" distL="114300" distR="114300" simplePos="0" relativeHeight="251658247" behindDoc="0" locked="0" layoutInCell="1" allowOverlap="1" wp14:anchorId="568D5E46" wp14:editId="08668BA9">
                <wp:simplePos x="0" y="0"/>
                <wp:positionH relativeFrom="column">
                  <wp:posOffset>0</wp:posOffset>
                </wp:positionH>
                <wp:positionV relativeFrom="paragraph">
                  <wp:posOffset>92163</wp:posOffset>
                </wp:positionV>
                <wp:extent cx="5778062" cy="0"/>
                <wp:effectExtent l="0" t="0" r="13335" b="12700"/>
                <wp:wrapNone/>
                <wp:docPr id="9" name="Straight Connector 9"/>
                <wp:cNvGraphicFramePr/>
                <a:graphic xmlns:a="http://schemas.openxmlformats.org/drawingml/2006/main">
                  <a:graphicData uri="http://schemas.microsoft.com/office/word/2010/wordprocessingShape">
                    <wps:wsp>
                      <wps:cNvCnPr/>
                      <wps:spPr>
                        <a:xfrm>
                          <a:off x="0" y="0"/>
                          <a:ext cx="5778062" cy="0"/>
                        </a:xfrm>
                        <a:prstGeom prst="line">
                          <a:avLst/>
                        </a:prstGeom>
                        <a:ln w="12700">
                          <a:solidFill>
                            <a:srgbClr val="1B657C"/>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6094F3" id="Straight Connector 9" o:spid="_x0000_s1026" style="position:absolute;z-index:251658247;visibility:visible;mso-wrap-style:square;mso-wrap-distance-left:9pt;mso-wrap-distance-top:0;mso-wrap-distance-right:9pt;mso-wrap-distance-bottom:0;mso-position-horizontal:absolute;mso-position-horizontal-relative:text;mso-position-vertical:absolute;mso-position-vertical-relative:text" from="0,7.25pt" to="454.9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" strokecolor="#1b657c" strokeweight="1pt">
                <v:stroke joinstyle="miter"/>
              </v:line>
            </w:pict>
          </mc:Fallback>
        </mc:AlternateContent>
      </w:r>
    </w:p>
    <w:p w14:paraId="1EED98F5" w14:textId="166B9EE2" w:rsidR="00196F81" w:rsidRDefault="40E844C0" w:rsidP="00196F81">
      <w:pPr>
        <w:rPr>
          <w:lang w:val="en-US"/>
        </w:rPr>
      </w:pPr>
      <w:r w:rsidRPr="0AB17117">
        <w:rPr>
          <w:lang w:val="en-US"/>
        </w:rPr>
        <w:t xml:space="preserve">Include here: </w:t>
      </w:r>
    </w:p>
    <w:p w14:paraId="1C11B49D" w14:textId="77777777" w:rsidR="00196F81" w:rsidRDefault="00196F81" w:rsidP="00196F81">
      <w:pPr>
        <w:rPr>
          <w:lang w:val="en-US"/>
        </w:rPr>
      </w:pPr>
    </w:p>
    <w:p w14:paraId="6E4ABB0E" w14:textId="77777777" w:rsidR="00196F81" w:rsidRDefault="40E844C0" w:rsidP="00196F81">
      <w:pPr>
        <w:pStyle w:val="NoSpacing"/>
        <w:ind w:left="360"/>
        <w:jc w:val="both"/>
        <w:rPr>
          <w:lang w:val="en-GB"/>
        </w:rPr>
      </w:pPr>
      <w:r w:rsidRPr="0AB17117">
        <w:rPr>
          <w:lang w:val="en-GB"/>
        </w:rPr>
        <w:t xml:space="preserve">How delivery of CCCM activities will aim to be accountable to the </w:t>
      </w:r>
      <w:proofErr w:type="gramStart"/>
      <w:r w:rsidRPr="0AB17117">
        <w:rPr>
          <w:lang w:val="en-GB"/>
        </w:rPr>
        <w:t>communities</w:t>
      </w:r>
      <w:proofErr w:type="gramEnd"/>
      <w:r w:rsidRPr="0AB17117">
        <w:rPr>
          <w:lang w:val="en-GB"/>
        </w:rPr>
        <w:t xml:space="preserve"> receiving assistance</w:t>
      </w:r>
    </w:p>
    <w:p w14:paraId="43F707FD" w14:textId="77777777" w:rsidR="00196F81" w:rsidRDefault="40E844C0" w:rsidP="00196F81">
      <w:pPr>
        <w:pStyle w:val="NoSpacing"/>
        <w:ind w:left="360"/>
        <w:jc w:val="both"/>
        <w:rPr>
          <w:lang w:val="en-GB"/>
        </w:rPr>
      </w:pPr>
      <w:r w:rsidRPr="0AB17117">
        <w:rPr>
          <w:lang w:val="en-GB"/>
        </w:rPr>
        <w:t xml:space="preserve">How the overall CCCM response will aim to be accountable to affected </w:t>
      </w:r>
      <w:proofErr w:type="gramStart"/>
      <w:r w:rsidRPr="0AB17117">
        <w:rPr>
          <w:lang w:val="en-GB"/>
        </w:rPr>
        <w:t>communities</w:t>
      </w:r>
      <w:proofErr w:type="gramEnd"/>
    </w:p>
    <w:p w14:paraId="76FA5125" w14:textId="77777777" w:rsidR="00196F81" w:rsidRPr="00BE226E" w:rsidRDefault="40E844C0" w:rsidP="00196F81">
      <w:pPr>
        <w:pStyle w:val="NoSpacing"/>
        <w:ind w:left="360"/>
        <w:jc w:val="both"/>
        <w:rPr>
          <w:lang w:val="en-GB"/>
        </w:rPr>
      </w:pPr>
      <w:r w:rsidRPr="0AB17117">
        <w:rPr>
          <w:lang w:val="en-GB"/>
        </w:rPr>
        <w:t xml:space="preserve">Any specific accountability efforts being planned as part of the CCCM </w:t>
      </w:r>
      <w:proofErr w:type="gramStart"/>
      <w:r w:rsidRPr="0AB17117">
        <w:rPr>
          <w:lang w:val="en-GB"/>
        </w:rPr>
        <w:t>response</w:t>
      </w:r>
      <w:proofErr w:type="gramEnd"/>
    </w:p>
    <w:p w14:paraId="7C07E948" w14:textId="77777777" w:rsidR="00196F81" w:rsidRPr="00D63364" w:rsidRDefault="00196F81" w:rsidP="00196F81">
      <w:pPr>
        <w:rPr>
          <w:lang w:val="en-GB"/>
        </w:rPr>
      </w:pPr>
    </w:p>
    <w:p w14:paraId="1E575883" w14:textId="5C8BD5BC" w:rsidR="0009596E" w:rsidRDefault="0009596E" w:rsidP="0AB17117">
      <w:pPr>
        <w:jc w:val="both"/>
        <w:rPr>
          <w:lang w:val="en-GB"/>
        </w:rPr>
      </w:pPr>
    </w:p>
    <w:p w14:paraId="497C3D18" w14:textId="77777777" w:rsidR="0047269F" w:rsidRPr="0047269F" w:rsidRDefault="0047269F" w:rsidP="0047269F">
      <w:pPr>
        <w:rPr>
          <w:lang w:val="en-US"/>
        </w:rPr>
      </w:pPr>
    </w:p>
    <w:p w14:paraId="5822897B" w14:textId="614A68AE" w:rsidR="00D55364" w:rsidRPr="00525C59" w:rsidRDefault="00D55364" w:rsidP="00D55364">
      <w:pPr>
        <w:pStyle w:val="Heading2"/>
        <w:rPr>
          <w:lang w:val="en-GB"/>
        </w:rPr>
      </w:pPr>
      <w:r>
        <w:rPr>
          <w:lang w:val="en-GB"/>
        </w:rPr>
        <w:t>Monitoring plan</w:t>
      </w:r>
    </w:p>
    <w:p w14:paraId="40011670" w14:textId="77777777" w:rsidR="00D55364" w:rsidRPr="00525C59" w:rsidRDefault="00D55364" w:rsidP="00D55364">
      <w:pPr>
        <w:rPr>
          <w:color w:val="000000"/>
          <w:lang w:val="en-GB"/>
        </w:rPr>
      </w:pPr>
      <w:r w:rsidRPr="00525C59">
        <w:rPr>
          <w:noProof/>
          <w:color w:val="000000"/>
          <w:lang w:val="en-GB"/>
        </w:rPr>
        <mc:AlternateContent>
          <mc:Choice Requires="wps">
            <w:drawing>
              <wp:anchor distT="0" distB="0" distL="114300" distR="114300" simplePos="0" relativeHeight="251658245" behindDoc="0" locked="0" layoutInCell="1" allowOverlap="1" wp14:anchorId="55595213" wp14:editId="5EAE7758">
                <wp:simplePos x="0" y="0"/>
                <wp:positionH relativeFrom="column">
                  <wp:posOffset>0</wp:posOffset>
                </wp:positionH>
                <wp:positionV relativeFrom="paragraph">
                  <wp:posOffset>92163</wp:posOffset>
                </wp:positionV>
                <wp:extent cx="5778062" cy="0"/>
                <wp:effectExtent l="0" t="0" r="13335" b="12700"/>
                <wp:wrapNone/>
                <wp:docPr id="8" name="Straight Connector 8"/>
                <wp:cNvGraphicFramePr/>
                <a:graphic xmlns:a="http://schemas.openxmlformats.org/drawingml/2006/main">
                  <a:graphicData uri="http://schemas.microsoft.com/office/word/2010/wordprocessingShape">
                    <wps:wsp>
                      <wps:cNvCnPr/>
                      <wps:spPr>
                        <a:xfrm>
                          <a:off x="0" y="0"/>
                          <a:ext cx="5778062" cy="0"/>
                        </a:xfrm>
                        <a:prstGeom prst="line">
                          <a:avLst/>
                        </a:prstGeom>
                        <a:ln w="12700">
                          <a:solidFill>
                            <a:srgbClr val="1B657C"/>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F44C62" id="Straight Connector 8"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25pt" to="454.9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" strokecolor="#1b657c" strokeweight="1pt">
                <v:stroke joinstyle="miter"/>
              </v:line>
            </w:pict>
          </mc:Fallback>
        </mc:AlternateContent>
      </w:r>
    </w:p>
    <w:p w14:paraId="28EC62C7" w14:textId="77777777" w:rsidR="00D55364" w:rsidRDefault="33C2E907" w:rsidP="00D55364">
      <w:pPr>
        <w:rPr>
          <w:lang w:val="en-US"/>
        </w:rPr>
      </w:pPr>
      <w:r w:rsidRPr="0AB17117">
        <w:rPr>
          <w:lang w:val="en-US"/>
        </w:rPr>
        <w:t>Include here:</w:t>
      </w:r>
    </w:p>
    <w:p w14:paraId="1C6337FB" w14:textId="04D6C6EB" w:rsidR="4C39600F" w:rsidRDefault="4C39600F" w:rsidP="0AB17117">
      <w:pPr>
        <w:pStyle w:val="NoSpacing"/>
        <w:ind w:left="360"/>
        <w:jc w:val="both"/>
        <w:rPr>
          <w:lang w:val="en-GB"/>
        </w:rPr>
      </w:pPr>
      <w:r w:rsidRPr="0AB17117">
        <w:rPr>
          <w:lang w:val="en-GB"/>
        </w:rPr>
        <w:t>How the planned response will be monitored (e.g. (</w:t>
      </w:r>
      <w:proofErr w:type="gramStart"/>
      <w:r w:rsidRPr="0AB17117">
        <w:rPr>
          <w:lang w:val="en-GB"/>
        </w:rPr>
        <w:t>e.g.</w:t>
      </w:r>
      <w:proofErr w:type="gramEnd"/>
      <w:r w:rsidRPr="0AB17117">
        <w:rPr>
          <w:lang w:val="en-GB"/>
        </w:rPr>
        <w:t xml:space="preserve"> CCCM Cluster 3W, monthly partner reporting within or in addition to the HRP response monitoring framework, etc.)</w:t>
      </w:r>
    </w:p>
    <w:p w14:paraId="5487CFC7" w14:textId="49860A93" w:rsidR="02509886" w:rsidRDefault="02509886" w:rsidP="0AB17117">
      <w:pPr>
        <w:pStyle w:val="NoSpacing"/>
        <w:ind w:left="360"/>
        <w:jc w:val="both"/>
        <w:rPr>
          <w:lang w:val="en-GB"/>
        </w:rPr>
      </w:pPr>
      <w:r w:rsidRPr="0AB17117">
        <w:rPr>
          <w:lang w:val="en-GB"/>
        </w:rPr>
        <w:t xml:space="preserve">What else will be monitored and how </w:t>
      </w:r>
      <w:r w:rsidR="3BA59934" w:rsidRPr="0AB17117">
        <w:rPr>
          <w:lang w:val="en-GB"/>
        </w:rPr>
        <w:t>(</w:t>
      </w:r>
      <w:proofErr w:type="gramStart"/>
      <w:r w:rsidRPr="0AB17117">
        <w:rPr>
          <w:lang w:val="en-GB"/>
        </w:rPr>
        <w:t>e.g.</w:t>
      </w:r>
      <w:proofErr w:type="gramEnd"/>
      <w:r w:rsidRPr="0AB17117">
        <w:rPr>
          <w:lang w:val="en-GB"/>
        </w:rPr>
        <w:t xml:space="preserve"> conditions in displacement sites, incidents in sites</w:t>
      </w:r>
      <w:r w:rsidR="3BA59934" w:rsidRPr="0AB17117">
        <w:rPr>
          <w:lang w:val="en-GB"/>
        </w:rPr>
        <w:t>)</w:t>
      </w:r>
    </w:p>
    <w:p w14:paraId="50DA8C33" w14:textId="079D872A" w:rsidR="02509886" w:rsidRDefault="02509886" w:rsidP="0AB17117">
      <w:pPr>
        <w:pStyle w:val="NoSpacing"/>
        <w:ind w:left="360"/>
        <w:jc w:val="both"/>
        <w:rPr>
          <w:lang w:val="en-GB"/>
        </w:rPr>
      </w:pPr>
      <w:r w:rsidRPr="0AB17117">
        <w:rPr>
          <w:lang w:val="en-GB"/>
        </w:rPr>
        <w:t>What products or datasets the Cluster will produce based on monitoring data, and when</w:t>
      </w:r>
    </w:p>
    <w:p w14:paraId="792C5ECA" w14:textId="7F744794" w:rsidR="02509886" w:rsidRDefault="02509886" w:rsidP="0AB17117">
      <w:pPr>
        <w:pStyle w:val="NoSpacing"/>
        <w:ind w:left="360"/>
        <w:jc w:val="both"/>
        <w:rPr>
          <w:lang w:val="en-GB"/>
        </w:rPr>
      </w:pPr>
      <w:r w:rsidRPr="0AB17117">
        <w:rPr>
          <w:lang w:val="en-GB"/>
        </w:rPr>
        <w:t>How monitoring information</w:t>
      </w:r>
      <w:r w:rsidR="32E58563" w:rsidRPr="0AB17117">
        <w:rPr>
          <w:lang w:val="en-GB"/>
        </w:rPr>
        <w:t xml:space="preserve"> collected</w:t>
      </w:r>
      <w:r w:rsidRPr="0AB17117">
        <w:rPr>
          <w:lang w:val="en-GB"/>
        </w:rPr>
        <w:t xml:space="preserve"> will be used to adjust or improve the </w:t>
      </w:r>
      <w:r w:rsidR="6EDBBEA3" w:rsidRPr="0AB17117">
        <w:rPr>
          <w:lang w:val="en-GB"/>
        </w:rPr>
        <w:t xml:space="preserve">CCCM </w:t>
      </w:r>
      <w:r w:rsidRPr="0AB17117">
        <w:rPr>
          <w:lang w:val="en-GB"/>
        </w:rPr>
        <w:t>response</w:t>
      </w:r>
    </w:p>
    <w:p w14:paraId="322C0874" w14:textId="02CFA3E5" w:rsidR="414B13C7" w:rsidRDefault="414B13C7" w:rsidP="0AB17117">
      <w:pPr>
        <w:spacing w:after="160"/>
        <w:jc w:val="both"/>
        <w:rPr>
          <w:lang w:val="en-GB"/>
        </w:rPr>
      </w:pPr>
      <w:r w:rsidRPr="0AB17117">
        <w:rPr>
          <w:lang w:val="en-GB"/>
        </w:rPr>
        <w:t>This section complement</w:t>
      </w:r>
      <w:r w:rsidR="58EC2419" w:rsidRPr="0AB17117">
        <w:rPr>
          <w:lang w:val="en-GB"/>
        </w:rPr>
        <w:t>s</w:t>
      </w:r>
      <w:r w:rsidRPr="0AB17117">
        <w:rPr>
          <w:lang w:val="en-GB"/>
        </w:rPr>
        <w:t xml:space="preserve"> the Response Framework (</w:t>
      </w:r>
      <w:proofErr w:type="spellStart"/>
      <w:r w:rsidRPr="0AB17117">
        <w:rPr>
          <w:lang w:val="en-GB"/>
        </w:rPr>
        <w:t>Logframe</w:t>
      </w:r>
      <w:proofErr w:type="spellEnd"/>
      <w:r w:rsidRPr="0AB17117">
        <w:rPr>
          <w:lang w:val="en-GB"/>
        </w:rPr>
        <w:t xml:space="preserve">) in Annex 2, which includes the indicators selected to monitor CCCM activities. </w:t>
      </w:r>
      <w:r w:rsidR="3BA59934" w:rsidRPr="0AB17117">
        <w:rPr>
          <w:lang w:val="en-GB"/>
        </w:rPr>
        <w:t xml:space="preserve">The response monitoring plan should </w:t>
      </w:r>
      <w:proofErr w:type="gramStart"/>
      <w:r w:rsidR="3BA59934" w:rsidRPr="0AB17117">
        <w:rPr>
          <w:lang w:val="en-GB"/>
        </w:rPr>
        <w:t>take into account</w:t>
      </w:r>
      <w:proofErr w:type="gramEnd"/>
      <w:r w:rsidR="3BA59934" w:rsidRPr="0AB17117">
        <w:rPr>
          <w:lang w:val="en-GB"/>
        </w:rPr>
        <w:t xml:space="preserve"> the Cluster’s </w:t>
      </w:r>
      <w:r w:rsidR="2156AC68" w:rsidRPr="0AB17117">
        <w:rPr>
          <w:lang w:val="en-GB"/>
        </w:rPr>
        <w:t xml:space="preserve">HRP </w:t>
      </w:r>
      <w:r w:rsidR="3BA59934" w:rsidRPr="0AB17117">
        <w:rPr>
          <w:lang w:val="en-GB"/>
        </w:rPr>
        <w:t xml:space="preserve">reporting requirements, where one is in place. </w:t>
      </w:r>
      <w:r w:rsidR="20898E10" w:rsidRPr="0AB17117">
        <w:rPr>
          <w:lang w:val="en-GB"/>
        </w:rPr>
        <w:t xml:space="preserve">Consider how to adopt a participatory approach for the monitoring of the strategy, through consultation with affected people. </w:t>
      </w:r>
    </w:p>
    <w:p w14:paraId="019166C8" w14:textId="44F5C09E" w:rsidR="0047269F" w:rsidRPr="00BE226E" w:rsidRDefault="58EC2419" w:rsidP="0AB17117">
      <w:pPr>
        <w:spacing w:after="160"/>
        <w:jc w:val="both"/>
        <w:rPr>
          <w:i/>
          <w:iCs/>
          <w:lang w:val="en-US"/>
        </w:rPr>
        <w:sectPr w:rsidR="0047269F" w:rsidRPr="00BE226E" w:rsidSect="00165973">
          <w:footerReference w:type="default" r:id="rId17"/>
          <w:pgSz w:w="11906" w:h="16838"/>
          <w:pgMar w:top="1440" w:right="1440" w:bottom="1440" w:left="1440" w:header="680" w:footer="1417" w:gutter="0"/>
          <w:cols w:space="708"/>
          <w:docGrid w:linePitch="360"/>
        </w:sectPr>
      </w:pPr>
      <w:r w:rsidRPr="0AB17117">
        <w:rPr>
          <w:i/>
          <w:iCs/>
          <w:lang w:val="en-GB"/>
        </w:rPr>
        <w:t xml:space="preserve">TIP: Consider using visual presentation of information rather than text. </w:t>
      </w:r>
      <w:proofErr w:type="gramStart"/>
      <w:r w:rsidRPr="0AB17117">
        <w:rPr>
          <w:i/>
          <w:iCs/>
          <w:lang w:val="en-GB"/>
        </w:rPr>
        <w:t>E.g.</w:t>
      </w:r>
      <w:proofErr w:type="gramEnd"/>
      <w:r w:rsidRPr="0AB17117">
        <w:rPr>
          <w:i/>
          <w:iCs/>
          <w:lang w:val="en-GB"/>
        </w:rPr>
        <w:t xml:space="preserve"> presenting</w:t>
      </w:r>
      <w:r w:rsidR="02509886" w:rsidRPr="0AB17117">
        <w:rPr>
          <w:i/>
          <w:iCs/>
          <w:lang w:val="en-GB"/>
        </w:rPr>
        <w:t xml:space="preserve"> the monitoring plan as a table showing actions, who is responsible, and timeframes. A flow chart </w:t>
      </w:r>
      <w:r w:rsidR="44C334FA" w:rsidRPr="0AB17117">
        <w:rPr>
          <w:i/>
          <w:iCs/>
          <w:lang w:val="en-GB"/>
        </w:rPr>
        <w:t xml:space="preserve">can be a useful visual aid, to </w:t>
      </w:r>
      <w:r w:rsidRPr="0AB17117">
        <w:rPr>
          <w:i/>
          <w:iCs/>
          <w:lang w:val="en-GB"/>
        </w:rPr>
        <w:t>demonstrate</w:t>
      </w:r>
      <w:r w:rsidR="44C334FA" w:rsidRPr="0AB17117">
        <w:rPr>
          <w:i/>
          <w:iCs/>
          <w:lang w:val="en-GB"/>
        </w:rPr>
        <w:t xml:space="preserve"> information flowing both ways </w:t>
      </w:r>
      <w:r w:rsidR="02509886" w:rsidRPr="0AB17117">
        <w:rPr>
          <w:i/>
          <w:iCs/>
          <w:lang w:val="en-GB"/>
        </w:rPr>
        <w:t>between CCCM partners and the Cluster (and inter</w:t>
      </w:r>
      <w:r w:rsidR="6EDBBEA3" w:rsidRPr="0AB17117">
        <w:rPr>
          <w:i/>
          <w:iCs/>
          <w:lang w:val="en-GB"/>
        </w:rPr>
        <w:t>sectoral</w:t>
      </w:r>
      <w:r w:rsidR="3BA59934" w:rsidRPr="0AB17117">
        <w:rPr>
          <w:i/>
          <w:iCs/>
          <w:lang w:val="en-GB"/>
        </w:rPr>
        <w:t xml:space="preserve"> coordination </w:t>
      </w:r>
      <w:r w:rsidR="02509886" w:rsidRPr="0AB17117">
        <w:rPr>
          <w:i/>
          <w:iCs/>
          <w:lang w:val="en-GB"/>
        </w:rPr>
        <w:t>/</w:t>
      </w:r>
      <w:r w:rsidR="3BA59934" w:rsidRPr="0AB17117">
        <w:rPr>
          <w:i/>
          <w:iCs/>
          <w:lang w:val="en-GB"/>
        </w:rPr>
        <w:t xml:space="preserve"> </w:t>
      </w:r>
      <w:r w:rsidR="02509886" w:rsidRPr="0AB17117">
        <w:rPr>
          <w:i/>
          <w:iCs/>
          <w:lang w:val="en-GB"/>
        </w:rPr>
        <w:t>OCHA</w:t>
      </w:r>
      <w:r w:rsidR="44C334FA" w:rsidRPr="0AB17117">
        <w:rPr>
          <w:i/>
          <w:iCs/>
          <w:lang w:val="en-GB"/>
        </w:rPr>
        <w:t>).</w:t>
      </w:r>
    </w:p>
    <w:p w14:paraId="57F0F9B6" w14:textId="22534851" w:rsidR="00165973" w:rsidRDefault="4A451490" w:rsidP="00165973">
      <w:pPr>
        <w:pStyle w:val="Heading2"/>
      </w:pPr>
      <w:r>
        <w:lastRenderedPageBreak/>
        <w:t xml:space="preserve">Annex </w:t>
      </w:r>
      <w:r w:rsidR="3F6C790E">
        <w:t>1</w:t>
      </w:r>
      <w:r>
        <w:t xml:space="preserve">. </w:t>
      </w:r>
      <w:r w:rsidR="734E5DCF">
        <w:t>CCCM Response Framework (</w:t>
      </w:r>
      <w:proofErr w:type="spellStart"/>
      <w:r w:rsidR="02509886">
        <w:t>L</w:t>
      </w:r>
      <w:r w:rsidR="734E5DCF">
        <w:t>ogframe</w:t>
      </w:r>
      <w:proofErr w:type="spellEnd"/>
      <w:r w:rsidR="734E5DCF">
        <w:t>)</w:t>
      </w:r>
    </w:p>
    <w:p w14:paraId="3C08C66B" w14:textId="3F27C9DB" w:rsidR="00165973" w:rsidRDefault="00165973" w:rsidP="00165973">
      <w:pPr>
        <w:rPr>
          <w:lang w:val="en-US"/>
        </w:rPr>
      </w:pPr>
    </w:p>
    <w:p w14:paraId="7477B5B7" w14:textId="2A1B7FC6" w:rsidR="00215990" w:rsidRDefault="00215990" w:rsidP="00BE226E">
      <w:pPr>
        <w:jc w:val="both"/>
        <w:rPr>
          <w:lang w:val="en-US"/>
        </w:rPr>
      </w:pPr>
      <w:r>
        <w:rPr>
          <w:lang w:val="en-US"/>
        </w:rPr>
        <w:t>Include here:</w:t>
      </w:r>
    </w:p>
    <w:p w14:paraId="4ABB7261" w14:textId="728426D8" w:rsidR="00161D4B" w:rsidRDefault="00D07DCA" w:rsidP="00BE226E">
      <w:pPr>
        <w:numPr>
          <w:ilvl w:val="0"/>
          <w:numId w:val="15"/>
        </w:numPr>
        <w:jc w:val="both"/>
        <w:rPr>
          <w:lang w:val="en-GB"/>
        </w:rPr>
      </w:pPr>
      <w:ins w:id="3" w:author="Kate Holland" w:date="2023-11-06T15:46:00Z">
        <w:r>
          <w:rPr>
            <w:lang w:val="en-GB"/>
          </w:rPr>
          <w:t xml:space="preserve">Response </w:t>
        </w:r>
      </w:ins>
      <w:del w:id="4" w:author="Kate Holland" w:date="2023-11-06T15:46:00Z">
        <w:r w:rsidR="3769D595" w:rsidRPr="0AB17117" w:rsidDel="00D07DCA">
          <w:rPr>
            <w:lang w:val="en-GB"/>
          </w:rPr>
          <w:delText>F</w:delText>
        </w:r>
      </w:del>
      <w:ins w:id="5" w:author="Kate Holland" w:date="2023-11-06T15:46:00Z">
        <w:r>
          <w:rPr>
            <w:lang w:val="en-GB"/>
          </w:rPr>
          <w:t>f</w:t>
        </w:r>
      </w:ins>
      <w:r w:rsidR="65224EFA" w:rsidRPr="0AB17117">
        <w:rPr>
          <w:lang w:val="en-GB"/>
        </w:rPr>
        <w:t>ramework (</w:t>
      </w:r>
      <w:r w:rsidR="3769D595" w:rsidRPr="0AB17117">
        <w:rPr>
          <w:lang w:val="en-GB"/>
        </w:rPr>
        <w:t xml:space="preserve">simple </w:t>
      </w:r>
      <w:proofErr w:type="spellStart"/>
      <w:r w:rsidR="65224EFA" w:rsidRPr="0AB17117">
        <w:rPr>
          <w:lang w:val="en-GB"/>
        </w:rPr>
        <w:t>logframe</w:t>
      </w:r>
      <w:proofErr w:type="spellEnd"/>
      <w:r w:rsidR="65224EFA" w:rsidRPr="0AB17117">
        <w:rPr>
          <w:lang w:val="en-GB"/>
        </w:rPr>
        <w:t xml:space="preserve">) summarising the overall objective of the CCCM </w:t>
      </w:r>
      <w:r w:rsidR="3769D595" w:rsidRPr="0AB17117">
        <w:rPr>
          <w:lang w:val="en-GB"/>
        </w:rPr>
        <w:t>response</w:t>
      </w:r>
      <w:r w:rsidR="65224EFA" w:rsidRPr="0AB17117">
        <w:rPr>
          <w:lang w:val="en-GB"/>
        </w:rPr>
        <w:t>, specific objectives, planned activities</w:t>
      </w:r>
      <w:r w:rsidR="3769D595" w:rsidRPr="0AB17117">
        <w:rPr>
          <w:lang w:val="en-GB"/>
        </w:rPr>
        <w:t xml:space="preserve">, and indicators chosen to monitor response </w:t>
      </w:r>
      <w:proofErr w:type="gramStart"/>
      <w:r w:rsidR="3769D595" w:rsidRPr="0AB17117">
        <w:rPr>
          <w:lang w:val="en-GB"/>
        </w:rPr>
        <w:t>delivery</w:t>
      </w:r>
      <w:proofErr w:type="gramEnd"/>
    </w:p>
    <w:p w14:paraId="17A60AF3" w14:textId="4D70E9BA" w:rsidR="00161D4B" w:rsidRDefault="3769D595" w:rsidP="00BE226E">
      <w:pPr>
        <w:numPr>
          <w:ilvl w:val="0"/>
          <w:numId w:val="15"/>
        </w:numPr>
        <w:jc w:val="both"/>
        <w:rPr>
          <w:lang w:val="en-GB"/>
        </w:rPr>
      </w:pPr>
      <w:r w:rsidRPr="0AB17117">
        <w:rPr>
          <w:lang w:val="en-GB"/>
        </w:rPr>
        <w:t>Table should support the Monitoring section of the Response Strategy</w:t>
      </w:r>
    </w:p>
    <w:p w14:paraId="105C2877" w14:textId="0AF6ED99" w:rsidR="00EC06D8" w:rsidRPr="00EC06D8" w:rsidRDefault="27ABCD9E" w:rsidP="00BE226E">
      <w:pPr>
        <w:numPr>
          <w:ilvl w:val="0"/>
          <w:numId w:val="15"/>
        </w:numPr>
        <w:jc w:val="both"/>
        <w:rPr>
          <w:lang w:val="en-GB"/>
        </w:rPr>
      </w:pPr>
      <w:r w:rsidRPr="0AB17117">
        <w:rPr>
          <w:lang w:val="en-GB"/>
        </w:rPr>
        <w:t xml:space="preserve">Where an HRP or other </w:t>
      </w:r>
      <w:r w:rsidR="3CF66402" w:rsidRPr="0AB17117">
        <w:rPr>
          <w:lang w:val="en-GB"/>
        </w:rPr>
        <w:t xml:space="preserve">humanitarian </w:t>
      </w:r>
      <w:r w:rsidRPr="0AB17117">
        <w:rPr>
          <w:lang w:val="en-GB"/>
        </w:rPr>
        <w:t>response plan is in place, this section should</w:t>
      </w:r>
      <w:r w:rsidR="0C586B4C" w:rsidRPr="0AB17117">
        <w:rPr>
          <w:lang w:val="en-GB"/>
        </w:rPr>
        <w:t xml:space="preserve"> reflect</w:t>
      </w:r>
      <w:r w:rsidRPr="0AB17117">
        <w:rPr>
          <w:lang w:val="en-GB"/>
        </w:rPr>
        <w:t xml:space="preserve"> the </w:t>
      </w:r>
      <w:r w:rsidR="3CF66402" w:rsidRPr="0AB17117">
        <w:rPr>
          <w:lang w:val="en-GB"/>
        </w:rPr>
        <w:t xml:space="preserve">CCCM response monitoring framework developed for the </w:t>
      </w:r>
      <w:proofErr w:type="gramStart"/>
      <w:r w:rsidR="3CF66402" w:rsidRPr="0AB17117">
        <w:rPr>
          <w:lang w:val="en-GB"/>
        </w:rPr>
        <w:t>HRP</w:t>
      </w:r>
      <w:proofErr w:type="gramEnd"/>
    </w:p>
    <w:p w14:paraId="4C4A5522" w14:textId="408BAA9E" w:rsidR="00D07DCA" w:rsidRPr="00D07DCA" w:rsidRDefault="00215990" w:rsidP="00BE226E">
      <w:pPr>
        <w:jc w:val="both"/>
        <w:rPr>
          <w:ins w:id="6" w:author="Kate Holland" w:date="2023-11-06T15:46:00Z"/>
          <w:lang w:val="en-US"/>
          <w:rPrChange w:id="7" w:author="Kate Holland" w:date="2023-11-06T15:46:00Z">
            <w:rPr>
              <w:ins w:id="8" w:author="Kate Holland" w:date="2023-11-06T15:46:00Z"/>
              <w:i/>
              <w:iCs/>
              <w:lang w:val="en-US"/>
            </w:rPr>
          </w:rPrChange>
        </w:rPr>
      </w:pPr>
      <w:r>
        <w:rPr>
          <w:lang w:val="en-US"/>
        </w:rPr>
        <w:br/>
      </w:r>
      <w:ins w:id="9" w:author="Kate Holland" w:date="2023-11-06T15:46:00Z">
        <w:r w:rsidR="00D07DCA" w:rsidRPr="00D07DCA">
          <w:rPr>
            <w:lang w:val="en-US"/>
            <w:rPrChange w:id="10" w:author="Kate Holland" w:date="2023-11-06T15:46:00Z">
              <w:rPr>
                <w:i/>
                <w:iCs/>
                <w:lang w:val="en-US"/>
              </w:rPr>
            </w:rPrChange>
          </w:rPr>
          <w:t xml:space="preserve">See </w:t>
        </w:r>
        <w:r w:rsidR="00D07DCA" w:rsidRPr="00D07DCA">
          <w:rPr>
            <w:highlight w:val="yellow"/>
            <w:lang w:val="en-US"/>
            <w:rPrChange w:id="11" w:author="Kate Holland" w:date="2023-11-06T15:46:00Z">
              <w:rPr>
                <w:i/>
                <w:iCs/>
                <w:lang w:val="en-US"/>
              </w:rPr>
            </w:rPrChange>
          </w:rPr>
          <w:t>Toolkit Section 6. Response monitoring and reporting</w:t>
        </w:r>
        <w:r w:rsidR="00D07DCA" w:rsidRPr="00D07DCA">
          <w:rPr>
            <w:lang w:val="en-US"/>
            <w:rPrChange w:id="12" w:author="Kate Holland" w:date="2023-11-06T15:46:00Z">
              <w:rPr>
                <w:i/>
                <w:iCs/>
                <w:lang w:val="en-US"/>
              </w:rPr>
            </w:rPrChange>
          </w:rPr>
          <w:t xml:space="preserve"> for guidance on developing a response framework / </w:t>
        </w:r>
        <w:proofErr w:type="spellStart"/>
        <w:r w:rsidR="00D07DCA" w:rsidRPr="00D07DCA">
          <w:rPr>
            <w:lang w:val="en-US"/>
            <w:rPrChange w:id="13" w:author="Kate Holland" w:date="2023-11-06T15:46:00Z">
              <w:rPr>
                <w:i/>
                <w:iCs/>
                <w:lang w:val="en-US"/>
              </w:rPr>
            </w:rPrChange>
          </w:rPr>
          <w:t>logframe</w:t>
        </w:r>
      </w:ins>
      <w:proofErr w:type="spellEnd"/>
      <w:ins w:id="14" w:author="Kate Holland" w:date="2023-11-06T15:47:00Z">
        <w:r w:rsidR="00900223">
          <w:rPr>
            <w:lang w:val="en-US"/>
          </w:rPr>
          <w:t>.</w:t>
        </w:r>
      </w:ins>
    </w:p>
    <w:p w14:paraId="5E9E8963" w14:textId="77777777" w:rsidR="00D07DCA" w:rsidRDefault="00D07DCA" w:rsidP="00BE226E">
      <w:pPr>
        <w:jc w:val="both"/>
        <w:rPr>
          <w:ins w:id="15" w:author="Kate Holland" w:date="2023-11-06T15:46:00Z"/>
          <w:i/>
          <w:iCs/>
          <w:lang w:val="en-US"/>
        </w:rPr>
      </w:pPr>
    </w:p>
    <w:p w14:paraId="504F0D1D" w14:textId="373A9CCF" w:rsidR="00215990" w:rsidRPr="00BE226E" w:rsidRDefault="00215990" w:rsidP="00BE226E">
      <w:pPr>
        <w:jc w:val="both"/>
        <w:rPr>
          <w:i/>
          <w:iCs/>
          <w:lang w:val="en-GB"/>
        </w:rPr>
      </w:pPr>
      <w:r w:rsidRPr="00BE226E">
        <w:rPr>
          <w:i/>
          <w:iCs/>
          <w:lang w:val="en-US"/>
        </w:rPr>
        <w:t>TIP:</w:t>
      </w:r>
      <w:r w:rsidR="008259FA" w:rsidRPr="00BE226E">
        <w:rPr>
          <w:i/>
          <w:iCs/>
          <w:lang w:val="en-US"/>
        </w:rPr>
        <w:t xml:space="preserve"> Adjust the table as relevant for your context</w:t>
      </w:r>
      <w:r w:rsidR="00222EF2">
        <w:rPr>
          <w:i/>
          <w:iCs/>
          <w:lang w:val="en-US"/>
        </w:rPr>
        <w:t xml:space="preserve">. Indicators should </w:t>
      </w:r>
      <w:r w:rsidR="00222EF2" w:rsidRPr="00222EF2">
        <w:rPr>
          <w:i/>
          <w:iCs/>
          <w:lang w:val="en-GB"/>
        </w:rPr>
        <w:t xml:space="preserve">be </w:t>
      </w:r>
      <w:r w:rsidR="00222EF2" w:rsidRPr="00222EF2">
        <w:rPr>
          <w:b/>
          <w:bCs/>
          <w:i/>
          <w:iCs/>
          <w:lang w:val="en-GB"/>
        </w:rPr>
        <w:t>SMART</w:t>
      </w:r>
      <w:r w:rsidR="00222EF2" w:rsidRPr="00222EF2">
        <w:rPr>
          <w:i/>
          <w:iCs/>
          <w:lang w:val="en-GB"/>
        </w:rPr>
        <w:t xml:space="preserve"> </w:t>
      </w:r>
      <w:r w:rsidR="00222EF2">
        <w:rPr>
          <w:i/>
          <w:iCs/>
          <w:lang w:val="en-GB"/>
        </w:rPr>
        <w:t>(</w:t>
      </w:r>
      <w:r w:rsidR="00222EF2" w:rsidRPr="00222EF2">
        <w:rPr>
          <w:b/>
          <w:bCs/>
          <w:i/>
          <w:iCs/>
          <w:lang w:val="en-GB"/>
        </w:rPr>
        <w:t>S</w:t>
      </w:r>
      <w:r w:rsidR="00222EF2" w:rsidRPr="00222EF2">
        <w:rPr>
          <w:i/>
          <w:iCs/>
          <w:lang w:val="en-GB"/>
        </w:rPr>
        <w:t xml:space="preserve">pecific + </w:t>
      </w:r>
      <w:r w:rsidR="00222EF2" w:rsidRPr="00222EF2">
        <w:rPr>
          <w:b/>
          <w:bCs/>
          <w:i/>
          <w:iCs/>
          <w:lang w:val="en-GB"/>
        </w:rPr>
        <w:t>M</w:t>
      </w:r>
      <w:r w:rsidR="00222EF2" w:rsidRPr="00222EF2">
        <w:rPr>
          <w:i/>
          <w:iCs/>
          <w:lang w:val="en-GB"/>
        </w:rPr>
        <w:t xml:space="preserve">easurable + </w:t>
      </w:r>
      <w:r w:rsidR="00222EF2" w:rsidRPr="00222EF2">
        <w:rPr>
          <w:b/>
          <w:bCs/>
          <w:i/>
          <w:iCs/>
          <w:lang w:val="en-GB"/>
        </w:rPr>
        <w:t>A</w:t>
      </w:r>
      <w:r w:rsidR="00222EF2" w:rsidRPr="00222EF2">
        <w:rPr>
          <w:i/>
          <w:iCs/>
          <w:lang w:val="en-GB"/>
        </w:rPr>
        <w:t xml:space="preserve">chievable + </w:t>
      </w:r>
      <w:r w:rsidR="00222EF2" w:rsidRPr="00222EF2">
        <w:rPr>
          <w:b/>
          <w:bCs/>
          <w:i/>
          <w:iCs/>
          <w:lang w:val="en-GB"/>
        </w:rPr>
        <w:t>R</w:t>
      </w:r>
      <w:r w:rsidR="00222EF2" w:rsidRPr="00222EF2">
        <w:rPr>
          <w:i/>
          <w:iCs/>
          <w:lang w:val="en-GB"/>
        </w:rPr>
        <w:t xml:space="preserve">ealistic + </w:t>
      </w:r>
      <w:r w:rsidR="00222EF2" w:rsidRPr="00222EF2">
        <w:rPr>
          <w:b/>
          <w:bCs/>
          <w:i/>
          <w:iCs/>
          <w:lang w:val="en-GB"/>
        </w:rPr>
        <w:t>T</w:t>
      </w:r>
      <w:r w:rsidR="00222EF2" w:rsidRPr="00222EF2">
        <w:rPr>
          <w:i/>
          <w:iCs/>
          <w:lang w:val="en-GB"/>
        </w:rPr>
        <w:t>ime-bound</w:t>
      </w:r>
      <w:r w:rsidR="00222EF2">
        <w:rPr>
          <w:i/>
          <w:iCs/>
          <w:lang w:val="en-GB"/>
        </w:rPr>
        <w:t>)</w:t>
      </w:r>
      <w:r w:rsidR="001019E3">
        <w:rPr>
          <w:i/>
          <w:iCs/>
          <w:lang w:val="en-GB"/>
        </w:rPr>
        <w:t xml:space="preserve"> and be useful – and used – for the actual monitoring of the response when data is collected. </w:t>
      </w:r>
    </w:p>
    <w:p w14:paraId="02CC670C" w14:textId="77777777" w:rsidR="008259FA" w:rsidRDefault="008259FA" w:rsidP="00BE226E">
      <w:pPr>
        <w:jc w:val="both"/>
        <w:rPr>
          <w:lang w:val="en-US"/>
        </w:rPr>
      </w:pPr>
    </w:p>
    <w:p w14:paraId="1FD32DD5" w14:textId="77777777" w:rsidR="008259FA" w:rsidRDefault="008259FA" w:rsidP="00165973">
      <w:pPr>
        <w:rPr>
          <w:lang w:val="en-US"/>
        </w:rPr>
      </w:pPr>
    </w:p>
    <w:tbl>
      <w:tblPr>
        <w:tblStyle w:val="TableGrid"/>
        <w:tblW w:w="14737" w:type="dxa"/>
        <w:tblLook w:val="04A0" w:firstRow="1" w:lastRow="0" w:firstColumn="1" w:lastColumn="0" w:noHBand="0" w:noVBand="1"/>
      </w:tblPr>
      <w:tblGrid>
        <w:gridCol w:w="2105"/>
        <w:gridCol w:w="92"/>
        <w:gridCol w:w="2013"/>
        <w:gridCol w:w="2105"/>
        <w:gridCol w:w="2106"/>
        <w:gridCol w:w="2105"/>
        <w:gridCol w:w="2105"/>
        <w:gridCol w:w="2106"/>
        <w:tblGridChange w:id="16">
          <w:tblGrid>
            <w:gridCol w:w="2105"/>
            <w:gridCol w:w="92"/>
            <w:gridCol w:w="127"/>
            <w:gridCol w:w="1886"/>
            <w:gridCol w:w="439"/>
            <w:gridCol w:w="1666"/>
            <w:gridCol w:w="659"/>
            <w:gridCol w:w="1447"/>
            <w:gridCol w:w="877"/>
            <w:gridCol w:w="1228"/>
            <w:gridCol w:w="1097"/>
            <w:gridCol w:w="1008"/>
            <w:gridCol w:w="1317"/>
            <w:gridCol w:w="789"/>
            <w:gridCol w:w="1536"/>
          </w:tblGrid>
        </w:tblGridChange>
      </w:tblGrid>
      <w:tr w:rsidR="0020407E" w:rsidRPr="00FA2479" w14:paraId="2511814A" w14:textId="6E4179F9" w:rsidTr="00171F71">
        <w:trPr>
          <w:trHeight w:val="453"/>
        </w:trPr>
        <w:tc>
          <w:tcPr>
            <w:tcW w:w="2197" w:type="dxa"/>
            <w:gridSpan w:val="2"/>
            <w:shd w:val="clear" w:color="auto" w:fill="F5F3E8"/>
            <w:vAlign w:val="center"/>
          </w:tcPr>
          <w:p w14:paraId="7677772A" w14:textId="6C26C9A9" w:rsidR="0020407E" w:rsidRPr="00FA2479" w:rsidRDefault="0020407E" w:rsidP="00AC0753">
            <w:pPr>
              <w:rPr>
                <w:b/>
                <w:bCs/>
                <w:color w:val="F5F3E8"/>
                <w:lang w:val="en-GB"/>
              </w:rPr>
            </w:pPr>
            <w:commentRangeStart w:id="17"/>
            <w:commentRangeStart w:id="18"/>
            <w:r w:rsidRPr="60FCB997">
              <w:rPr>
                <w:b/>
                <w:bCs/>
                <w:color w:val="EC6B4D"/>
                <w:lang w:val="en-GB"/>
              </w:rPr>
              <w:t>Overall objective:</w:t>
            </w:r>
            <w:commentRangeEnd w:id="17"/>
            <w:r>
              <w:rPr>
                <w:rStyle w:val="CommentReference"/>
              </w:rPr>
              <w:commentReference w:id="17"/>
            </w:r>
            <w:commentRangeEnd w:id="18"/>
            <w:r>
              <w:rPr>
                <w:rStyle w:val="CommentReference"/>
              </w:rPr>
              <w:commentReference w:id="18"/>
            </w:r>
          </w:p>
        </w:tc>
        <w:tc>
          <w:tcPr>
            <w:tcW w:w="12540" w:type="dxa"/>
            <w:gridSpan w:val="6"/>
            <w:shd w:val="clear" w:color="auto" w:fill="F5F3E8"/>
            <w:vAlign w:val="center"/>
          </w:tcPr>
          <w:p w14:paraId="60F132ED" w14:textId="703C0822" w:rsidR="0020407E" w:rsidRPr="001A2ABA" w:rsidRDefault="0020407E" w:rsidP="00AC0753">
            <w:pPr>
              <w:rPr>
                <w:b/>
                <w:bCs/>
                <w:i/>
                <w:iCs/>
                <w:color w:val="EC6B4D"/>
                <w:lang w:val="en-GB"/>
              </w:rPr>
            </w:pPr>
            <w:r w:rsidRPr="006A21F0">
              <w:rPr>
                <w:i/>
                <w:iCs/>
                <w:color w:val="000000"/>
                <w:lang w:val="en-GB"/>
                <w:rPrChange w:id="19" w:author="k.holland24@gmail.com" w:date="2023-07-14T14:11:00Z">
                  <w:rPr>
                    <w:b/>
                    <w:bCs/>
                    <w:color w:val="EC6B4D"/>
                    <w:lang w:val="en-GB"/>
                  </w:rPr>
                </w:rPrChange>
              </w:rPr>
              <w:t>Text</w:t>
            </w:r>
          </w:p>
        </w:tc>
      </w:tr>
      <w:tr w:rsidR="001A2ABA" w:rsidRPr="00FA2479" w14:paraId="2AA2F4A0" w14:textId="455AB71A" w:rsidTr="00B06892">
        <w:tblPrEx>
          <w:tblW w:w="14737" w:type="dxa"/>
          <w:tblPrExChange w:id="20" w:author="Kate Holland" w:date="2023-11-06T15:45:00Z">
            <w:tblPrEx>
              <w:tblW w:w="0" w:type="auto"/>
            </w:tblPrEx>
          </w:tblPrExChange>
        </w:tblPrEx>
        <w:trPr>
          <w:trHeight w:val="417"/>
          <w:trPrChange w:id="21" w:author="Kate Holland" w:date="2023-11-06T15:45:00Z">
            <w:trPr>
              <w:trHeight w:val="417"/>
            </w:trPr>
          </w:trPrChange>
        </w:trPr>
        <w:tc>
          <w:tcPr>
            <w:tcW w:w="2105" w:type="dxa"/>
            <w:shd w:val="clear" w:color="auto" w:fill="1B657C"/>
            <w:vAlign w:val="center"/>
            <w:tcPrChange w:id="22" w:author="Kate Holland" w:date="2023-11-06T15:45:00Z">
              <w:tcPr>
                <w:tcW w:w="2324" w:type="dxa"/>
                <w:gridSpan w:val="3"/>
                <w:shd w:val="clear" w:color="auto" w:fill="1B657C"/>
                <w:vAlign w:val="center"/>
              </w:tcPr>
            </w:tcPrChange>
          </w:tcPr>
          <w:p w14:paraId="6C1E2EF1" w14:textId="7819557F" w:rsidR="001A2ABA" w:rsidRPr="00FA2479" w:rsidRDefault="001A2ABA" w:rsidP="0020407E">
            <w:pPr>
              <w:rPr>
                <w:b/>
                <w:bCs/>
                <w:color w:val="F5F3E8"/>
                <w:lang w:val="en-GB"/>
              </w:rPr>
            </w:pPr>
            <w:r>
              <w:rPr>
                <w:b/>
                <w:bCs/>
                <w:color w:val="F5F3E8"/>
                <w:lang w:val="en-GB"/>
              </w:rPr>
              <w:t>Specific objectives</w:t>
            </w:r>
          </w:p>
        </w:tc>
        <w:tc>
          <w:tcPr>
            <w:tcW w:w="2105" w:type="dxa"/>
            <w:gridSpan w:val="2"/>
            <w:shd w:val="clear" w:color="auto" w:fill="1B657C"/>
            <w:vAlign w:val="center"/>
            <w:tcPrChange w:id="23" w:author="Kate Holland" w:date="2023-11-06T15:45:00Z">
              <w:tcPr>
                <w:tcW w:w="2325" w:type="dxa"/>
                <w:gridSpan w:val="2"/>
                <w:shd w:val="clear" w:color="auto" w:fill="1B657C"/>
                <w:vAlign w:val="center"/>
              </w:tcPr>
            </w:tcPrChange>
          </w:tcPr>
          <w:p w14:paraId="5CFBBF12" w14:textId="1EDF4452" w:rsidR="001A2ABA" w:rsidRPr="00FA2479" w:rsidRDefault="001A2ABA" w:rsidP="0020407E">
            <w:pPr>
              <w:rPr>
                <w:b/>
                <w:bCs/>
                <w:color w:val="F5F3E8"/>
                <w:lang w:val="en-GB"/>
              </w:rPr>
            </w:pPr>
            <w:r>
              <w:rPr>
                <w:b/>
                <w:bCs/>
                <w:color w:val="F5F3E8"/>
                <w:lang w:val="en-GB"/>
              </w:rPr>
              <w:t>Activities</w:t>
            </w:r>
          </w:p>
        </w:tc>
        <w:tc>
          <w:tcPr>
            <w:tcW w:w="2105" w:type="dxa"/>
            <w:shd w:val="clear" w:color="auto" w:fill="1B657C"/>
            <w:vAlign w:val="center"/>
            <w:tcPrChange w:id="24" w:author="Kate Holland" w:date="2023-11-06T15:45:00Z">
              <w:tcPr>
                <w:tcW w:w="2325" w:type="dxa"/>
                <w:gridSpan w:val="2"/>
                <w:shd w:val="clear" w:color="auto" w:fill="1B657C"/>
                <w:vAlign w:val="center"/>
              </w:tcPr>
            </w:tcPrChange>
          </w:tcPr>
          <w:p w14:paraId="40DE088E" w14:textId="5026B817" w:rsidR="001A2ABA" w:rsidRPr="00FA2479" w:rsidRDefault="001A2ABA" w:rsidP="0020407E">
            <w:pPr>
              <w:rPr>
                <w:b/>
                <w:bCs/>
                <w:color w:val="F5F3E8"/>
                <w:lang w:val="en-GB"/>
              </w:rPr>
            </w:pPr>
            <w:r>
              <w:rPr>
                <w:b/>
                <w:bCs/>
                <w:color w:val="F5F3E8"/>
                <w:lang w:val="en-GB"/>
              </w:rPr>
              <w:t>Sub-activities (if relevant)</w:t>
            </w:r>
          </w:p>
        </w:tc>
        <w:tc>
          <w:tcPr>
            <w:tcW w:w="2106" w:type="dxa"/>
            <w:shd w:val="clear" w:color="auto" w:fill="1B657C"/>
            <w:vAlign w:val="center"/>
            <w:tcPrChange w:id="25" w:author="Kate Holland" w:date="2023-11-06T15:45:00Z">
              <w:tcPr>
                <w:tcW w:w="2324" w:type="dxa"/>
                <w:gridSpan w:val="2"/>
                <w:shd w:val="clear" w:color="auto" w:fill="1B657C"/>
                <w:vAlign w:val="center"/>
              </w:tcPr>
            </w:tcPrChange>
          </w:tcPr>
          <w:p w14:paraId="20FB0275" w14:textId="5557EE5F" w:rsidR="001A2ABA" w:rsidRPr="00FA2479" w:rsidRDefault="001A2ABA" w:rsidP="0020407E">
            <w:pPr>
              <w:rPr>
                <w:b/>
                <w:bCs/>
                <w:color w:val="F5F3E8"/>
                <w:lang w:val="en-GB"/>
              </w:rPr>
            </w:pPr>
            <w:r w:rsidRPr="60FCB997">
              <w:rPr>
                <w:b/>
                <w:bCs/>
                <w:color w:val="F5F3E8"/>
                <w:lang w:val="en-GB"/>
              </w:rPr>
              <w:t xml:space="preserve">Indicator </w:t>
            </w:r>
            <w:ins w:id="26" w:author="k.holland24@gmail.com" w:date="2023-07-14T14:10:00Z">
              <w:r w:rsidRPr="60FCB997">
                <w:rPr>
                  <w:color w:val="F5F3E8"/>
                  <w:lang w:val="en-GB"/>
                  <w:rPrChange w:id="27" w:author="k.holland24@gmail.com" w:date="2023-07-14T14:11:00Z">
                    <w:rPr>
                      <w:b/>
                      <w:bCs/>
                      <w:color w:val="F5F3E8"/>
                      <w:lang w:val="en-GB"/>
                    </w:rPr>
                  </w:rPrChange>
                </w:rPr>
                <w:t>[recommended for activity or specific objective-level not sub-activity level, to minimise reporting requirements]</w:t>
              </w:r>
            </w:ins>
          </w:p>
        </w:tc>
        <w:tc>
          <w:tcPr>
            <w:tcW w:w="2105" w:type="dxa"/>
            <w:shd w:val="clear" w:color="auto" w:fill="1B657C"/>
            <w:vAlign w:val="center"/>
            <w:tcPrChange w:id="28" w:author="Kate Holland" w:date="2023-11-06T15:45:00Z">
              <w:tcPr>
                <w:tcW w:w="2325" w:type="dxa"/>
                <w:gridSpan w:val="2"/>
                <w:shd w:val="clear" w:color="auto" w:fill="1B657C"/>
                <w:vAlign w:val="center"/>
              </w:tcPr>
            </w:tcPrChange>
          </w:tcPr>
          <w:p w14:paraId="4327C37D" w14:textId="25E0C512" w:rsidR="001A2ABA" w:rsidRDefault="001A2ABA" w:rsidP="0020407E">
            <w:pPr>
              <w:rPr>
                <w:b/>
                <w:bCs/>
                <w:color w:val="F5F3E8"/>
                <w:lang w:val="en-GB"/>
              </w:rPr>
            </w:pPr>
            <w:r>
              <w:rPr>
                <w:b/>
                <w:bCs/>
                <w:color w:val="F5F3E8"/>
                <w:lang w:val="en-GB"/>
              </w:rPr>
              <w:t>Target</w:t>
            </w:r>
          </w:p>
        </w:tc>
        <w:tc>
          <w:tcPr>
            <w:tcW w:w="2105" w:type="dxa"/>
            <w:shd w:val="clear" w:color="auto" w:fill="1B657C"/>
            <w:vAlign w:val="center"/>
            <w:tcPrChange w:id="29" w:author="Kate Holland" w:date="2023-11-06T15:45:00Z">
              <w:tcPr>
                <w:tcW w:w="2325" w:type="dxa"/>
                <w:gridSpan w:val="2"/>
                <w:shd w:val="clear" w:color="auto" w:fill="1B657C"/>
                <w:vAlign w:val="center"/>
              </w:tcPr>
            </w:tcPrChange>
          </w:tcPr>
          <w:p w14:paraId="589A184C" w14:textId="41833BA6" w:rsidR="001A2ABA" w:rsidRPr="00FA2479" w:rsidRDefault="001A2ABA" w:rsidP="0020407E">
            <w:pPr>
              <w:rPr>
                <w:b/>
                <w:bCs/>
                <w:color w:val="F5F3E8"/>
                <w:lang w:val="en-GB"/>
              </w:rPr>
            </w:pPr>
            <w:ins w:id="30" w:author="Kate Holland" w:date="2023-11-06T15:45:00Z">
              <w:r>
                <w:rPr>
                  <w:b/>
                  <w:bCs/>
                  <w:color w:val="F5F3E8"/>
                  <w:lang w:val="en-GB"/>
                </w:rPr>
                <w:t>Means of verification (</w:t>
              </w:r>
            </w:ins>
            <w:r>
              <w:rPr>
                <w:b/>
                <w:bCs/>
                <w:color w:val="F5F3E8"/>
                <w:lang w:val="en-GB"/>
              </w:rPr>
              <w:t>Data source</w:t>
            </w:r>
            <w:ins w:id="31" w:author="Kate Holland" w:date="2023-11-06T15:45:00Z">
              <w:r>
                <w:rPr>
                  <w:b/>
                  <w:bCs/>
                  <w:color w:val="F5F3E8"/>
                  <w:lang w:val="en-GB"/>
                </w:rPr>
                <w:t>)</w:t>
              </w:r>
            </w:ins>
          </w:p>
        </w:tc>
        <w:tc>
          <w:tcPr>
            <w:tcW w:w="2106" w:type="dxa"/>
            <w:shd w:val="clear" w:color="auto" w:fill="1B657C"/>
            <w:vAlign w:val="center"/>
            <w:tcPrChange w:id="32" w:author="Kate Holland" w:date="2023-11-06T15:45:00Z">
              <w:tcPr>
                <w:tcW w:w="2325" w:type="dxa"/>
                <w:gridSpan w:val="2"/>
                <w:shd w:val="clear" w:color="auto" w:fill="1B657C"/>
              </w:tcPr>
            </w:tcPrChange>
          </w:tcPr>
          <w:p w14:paraId="442F2AA0" w14:textId="435AF13C" w:rsidR="001A2ABA" w:rsidRDefault="0020407E" w:rsidP="0020407E">
            <w:pPr>
              <w:rPr>
                <w:b/>
                <w:bCs/>
                <w:color w:val="F5F3E8"/>
                <w:lang w:val="en-GB"/>
              </w:rPr>
            </w:pPr>
            <w:r>
              <w:rPr>
                <w:b/>
                <w:bCs/>
                <w:color w:val="F5F3E8"/>
                <w:lang w:val="en-GB"/>
              </w:rPr>
              <w:t>A</w:t>
            </w:r>
            <w:r w:rsidR="001A2ABA">
              <w:rPr>
                <w:b/>
                <w:bCs/>
                <w:color w:val="F5F3E8"/>
                <w:lang w:val="en-GB"/>
              </w:rPr>
              <w:t>ssumptions or risks</w:t>
            </w:r>
          </w:p>
        </w:tc>
      </w:tr>
      <w:tr w:rsidR="001A2ABA" w:rsidRPr="00D63364" w14:paraId="50B88061" w14:textId="557FECA6" w:rsidTr="00B06892">
        <w:trPr>
          <w:trHeight w:val="583"/>
        </w:trPr>
        <w:tc>
          <w:tcPr>
            <w:tcW w:w="2105" w:type="dxa"/>
            <w:vMerge w:val="restart"/>
            <w:shd w:val="clear" w:color="auto" w:fill="F5F3E8"/>
            <w:vAlign w:val="center"/>
          </w:tcPr>
          <w:p w14:paraId="488F6FDF" w14:textId="2B1A5235" w:rsidR="001A2ABA" w:rsidRPr="00171F71" w:rsidRDefault="001A2ABA" w:rsidP="008259FA">
            <w:pPr>
              <w:rPr>
                <w:b/>
                <w:bCs/>
                <w:i/>
                <w:iCs/>
                <w:color w:val="EC6B4D"/>
                <w:lang w:val="en-GB"/>
              </w:rPr>
            </w:pPr>
            <w:r w:rsidRPr="00171F71">
              <w:rPr>
                <w:b/>
                <w:bCs/>
                <w:i/>
                <w:iCs/>
                <w:color w:val="EC6B4D"/>
                <w:lang w:val="en-GB"/>
              </w:rPr>
              <w:t>Specific objective 1</w:t>
            </w:r>
          </w:p>
        </w:tc>
        <w:tc>
          <w:tcPr>
            <w:tcW w:w="2105" w:type="dxa"/>
            <w:gridSpan w:val="2"/>
            <w:vMerge w:val="restart"/>
            <w:shd w:val="clear" w:color="auto" w:fill="FFFFFF" w:themeFill="background1"/>
            <w:vAlign w:val="center"/>
          </w:tcPr>
          <w:p w14:paraId="6D3EC47F" w14:textId="613D4EB5" w:rsidR="001A2ABA" w:rsidRPr="00B06892" w:rsidRDefault="001A2ABA" w:rsidP="00BE226E">
            <w:pPr>
              <w:rPr>
                <w:b/>
                <w:bCs/>
                <w:i/>
                <w:iCs/>
                <w:color w:val="000000"/>
                <w:lang w:val="en-GB"/>
              </w:rPr>
            </w:pPr>
            <w:r w:rsidRPr="00B06892">
              <w:rPr>
                <w:b/>
                <w:bCs/>
                <w:i/>
                <w:iCs/>
                <w:color w:val="000000"/>
                <w:lang w:val="en-GB"/>
              </w:rPr>
              <w:t>Activity 1</w:t>
            </w:r>
          </w:p>
        </w:tc>
        <w:tc>
          <w:tcPr>
            <w:tcW w:w="2105" w:type="dxa"/>
            <w:shd w:val="clear" w:color="auto" w:fill="FFFFFF" w:themeFill="background1"/>
            <w:vAlign w:val="center"/>
          </w:tcPr>
          <w:p w14:paraId="1C052EC8" w14:textId="650D1F03" w:rsidR="001A2ABA" w:rsidRPr="006A21F0" w:rsidRDefault="001A2ABA" w:rsidP="008259FA">
            <w:pPr>
              <w:rPr>
                <w:i/>
                <w:iCs/>
                <w:color w:val="000000"/>
                <w:lang w:val="en-GB"/>
              </w:rPr>
            </w:pPr>
            <w:r w:rsidRPr="006A21F0">
              <w:rPr>
                <w:i/>
                <w:iCs/>
                <w:color w:val="000000"/>
                <w:lang w:val="en-GB"/>
              </w:rPr>
              <w:t>Sub-activity a</w:t>
            </w:r>
          </w:p>
        </w:tc>
        <w:tc>
          <w:tcPr>
            <w:tcW w:w="2106" w:type="dxa"/>
            <w:shd w:val="clear" w:color="auto" w:fill="FFFFFF" w:themeFill="background1"/>
            <w:vAlign w:val="center"/>
          </w:tcPr>
          <w:p w14:paraId="6268DD10" w14:textId="605B9709" w:rsidR="001A2ABA" w:rsidRPr="006A21F0" w:rsidRDefault="001A2ABA" w:rsidP="60FCB997">
            <w:pPr>
              <w:rPr>
                <w:i/>
                <w:iCs/>
                <w:color w:val="000000" w:themeColor="text1"/>
                <w:lang w:val="en-GB"/>
              </w:rPr>
            </w:pPr>
            <w:r w:rsidRPr="006A21F0">
              <w:rPr>
                <w:i/>
                <w:iCs/>
                <w:color w:val="000000" w:themeColor="text1"/>
                <w:lang w:val="en-GB"/>
              </w:rPr>
              <w:t>Text</w:t>
            </w:r>
          </w:p>
        </w:tc>
        <w:tc>
          <w:tcPr>
            <w:tcW w:w="2105" w:type="dxa"/>
            <w:shd w:val="clear" w:color="auto" w:fill="FFFFFF" w:themeFill="background1"/>
            <w:vAlign w:val="center"/>
          </w:tcPr>
          <w:p w14:paraId="3932B588" w14:textId="246D7D16" w:rsidR="001A2ABA" w:rsidRPr="006A21F0" w:rsidRDefault="001A2ABA" w:rsidP="008259FA">
            <w:pPr>
              <w:rPr>
                <w:i/>
                <w:iCs/>
                <w:color w:val="000000"/>
                <w:lang w:val="en-GB"/>
              </w:rPr>
            </w:pPr>
            <w:r w:rsidRPr="006A21F0">
              <w:rPr>
                <w:i/>
                <w:iCs/>
                <w:color w:val="000000"/>
                <w:lang w:val="en-GB"/>
              </w:rPr>
              <w:t>XXX</w:t>
            </w:r>
          </w:p>
        </w:tc>
        <w:tc>
          <w:tcPr>
            <w:tcW w:w="2105" w:type="dxa"/>
            <w:shd w:val="clear" w:color="auto" w:fill="FFFFFF" w:themeFill="background1"/>
            <w:vAlign w:val="center"/>
          </w:tcPr>
          <w:p w14:paraId="73A309B6" w14:textId="451C20EE" w:rsidR="001A2ABA" w:rsidRPr="006A21F0" w:rsidRDefault="001A2ABA" w:rsidP="008259FA">
            <w:pPr>
              <w:rPr>
                <w:i/>
                <w:iCs/>
                <w:color w:val="000000"/>
                <w:lang w:val="en-GB"/>
              </w:rPr>
            </w:pPr>
            <w:proofErr w:type="gramStart"/>
            <w:r w:rsidRPr="006A21F0">
              <w:rPr>
                <w:i/>
                <w:iCs/>
                <w:color w:val="000000" w:themeColor="text1"/>
                <w:lang w:val="en-GB"/>
              </w:rPr>
              <w:t>e.g.</w:t>
            </w:r>
            <w:proofErr w:type="gramEnd"/>
            <w:r w:rsidRPr="006A21F0">
              <w:rPr>
                <w:i/>
                <w:iCs/>
                <w:color w:val="000000" w:themeColor="text1"/>
                <w:lang w:val="en-GB"/>
              </w:rPr>
              <w:t xml:space="preserve"> monthly partner report</w:t>
            </w:r>
          </w:p>
        </w:tc>
        <w:tc>
          <w:tcPr>
            <w:tcW w:w="2106" w:type="dxa"/>
            <w:shd w:val="clear" w:color="auto" w:fill="FFFFFF" w:themeFill="background1"/>
          </w:tcPr>
          <w:p w14:paraId="27A66F2D" w14:textId="77777777" w:rsidR="001A2ABA" w:rsidRPr="1F4132DA" w:rsidRDefault="001A2ABA" w:rsidP="008259FA">
            <w:pPr>
              <w:rPr>
                <w:color w:val="000000" w:themeColor="text1"/>
                <w:lang w:val="en-GB"/>
              </w:rPr>
            </w:pPr>
          </w:p>
        </w:tc>
      </w:tr>
      <w:tr w:rsidR="001A2ABA" w:rsidRPr="00FA2479" w14:paraId="0BFB541B" w14:textId="12804F78" w:rsidTr="00B06892">
        <w:tblPrEx>
          <w:tblW w:w="14737" w:type="dxa"/>
          <w:tblPrExChange w:id="33" w:author="Kate Holland" w:date="2023-11-06T15:45:00Z">
            <w:tblPrEx>
              <w:tblW w:w="0" w:type="auto"/>
            </w:tblPrEx>
          </w:tblPrExChange>
        </w:tblPrEx>
        <w:trPr>
          <w:trHeight w:val="563"/>
          <w:trPrChange w:id="34" w:author="Kate Holland" w:date="2023-11-06T15:45:00Z">
            <w:trPr>
              <w:trHeight w:val="563"/>
            </w:trPr>
          </w:trPrChange>
        </w:trPr>
        <w:tc>
          <w:tcPr>
            <w:tcW w:w="2105" w:type="dxa"/>
            <w:vMerge/>
            <w:vAlign w:val="center"/>
            <w:tcPrChange w:id="35" w:author="Kate Holland" w:date="2023-11-06T15:45:00Z">
              <w:tcPr>
                <w:tcW w:w="2324" w:type="dxa"/>
                <w:gridSpan w:val="3"/>
                <w:vMerge/>
                <w:vAlign w:val="center"/>
              </w:tcPr>
            </w:tcPrChange>
          </w:tcPr>
          <w:p w14:paraId="5121ED6B" w14:textId="79F64CAE" w:rsidR="001A2ABA" w:rsidRPr="00171F71" w:rsidRDefault="001A2ABA" w:rsidP="008259FA">
            <w:pPr>
              <w:rPr>
                <w:b/>
                <w:bCs/>
                <w:i/>
                <w:iCs/>
                <w:color w:val="EC6B4D"/>
                <w:lang w:val="en-GB"/>
              </w:rPr>
            </w:pPr>
          </w:p>
        </w:tc>
        <w:tc>
          <w:tcPr>
            <w:tcW w:w="2105" w:type="dxa"/>
            <w:gridSpan w:val="2"/>
            <w:vMerge/>
            <w:vAlign w:val="center"/>
            <w:tcPrChange w:id="36" w:author="Kate Holland" w:date="2023-11-06T15:45:00Z">
              <w:tcPr>
                <w:tcW w:w="2325" w:type="dxa"/>
                <w:gridSpan w:val="2"/>
                <w:vMerge/>
                <w:vAlign w:val="center"/>
              </w:tcPr>
            </w:tcPrChange>
          </w:tcPr>
          <w:p w14:paraId="5E8FD6F2" w14:textId="55DD9694" w:rsidR="001A2ABA" w:rsidRPr="00B06892" w:rsidRDefault="001A2ABA" w:rsidP="00BE226E">
            <w:pPr>
              <w:rPr>
                <w:b/>
                <w:bCs/>
                <w:i/>
                <w:iCs/>
                <w:color w:val="000000"/>
                <w:lang w:val="en-GB"/>
              </w:rPr>
            </w:pPr>
          </w:p>
        </w:tc>
        <w:tc>
          <w:tcPr>
            <w:tcW w:w="2105" w:type="dxa"/>
            <w:shd w:val="clear" w:color="auto" w:fill="FFFFFF" w:themeFill="background1"/>
            <w:vAlign w:val="center"/>
            <w:tcPrChange w:id="37" w:author="Kate Holland" w:date="2023-11-06T15:45:00Z">
              <w:tcPr>
                <w:tcW w:w="2325" w:type="dxa"/>
                <w:gridSpan w:val="2"/>
                <w:shd w:val="clear" w:color="auto" w:fill="FFFFFF" w:themeFill="background1"/>
                <w:vAlign w:val="center"/>
              </w:tcPr>
            </w:tcPrChange>
          </w:tcPr>
          <w:p w14:paraId="4F35EF9C" w14:textId="501A525A" w:rsidR="001A2ABA" w:rsidRPr="006A21F0" w:rsidRDefault="001A2ABA" w:rsidP="008259FA">
            <w:pPr>
              <w:rPr>
                <w:i/>
                <w:iCs/>
                <w:color w:val="000000"/>
                <w:lang w:val="en-GB"/>
              </w:rPr>
            </w:pPr>
            <w:r w:rsidRPr="006A21F0">
              <w:rPr>
                <w:i/>
                <w:iCs/>
                <w:color w:val="000000"/>
                <w:lang w:val="en-GB"/>
              </w:rPr>
              <w:t>Sub-activity b</w:t>
            </w:r>
          </w:p>
        </w:tc>
        <w:tc>
          <w:tcPr>
            <w:tcW w:w="2106" w:type="dxa"/>
            <w:shd w:val="clear" w:color="auto" w:fill="FFFFFF" w:themeFill="background1"/>
            <w:vAlign w:val="center"/>
            <w:tcPrChange w:id="38" w:author="Kate Holland" w:date="2023-11-06T15:45:00Z">
              <w:tcPr>
                <w:tcW w:w="2324" w:type="dxa"/>
                <w:gridSpan w:val="2"/>
                <w:shd w:val="clear" w:color="auto" w:fill="FFFFFF" w:themeFill="background1"/>
                <w:vAlign w:val="center"/>
              </w:tcPr>
            </w:tcPrChange>
          </w:tcPr>
          <w:p w14:paraId="63360A83" w14:textId="31038B43" w:rsidR="001A2ABA" w:rsidRPr="006A21F0" w:rsidRDefault="001A2ABA" w:rsidP="008259FA">
            <w:pPr>
              <w:rPr>
                <w:i/>
                <w:iCs/>
                <w:color w:val="000000"/>
                <w:lang w:val="en-GB"/>
              </w:rPr>
            </w:pPr>
            <w:r w:rsidRPr="006A21F0">
              <w:rPr>
                <w:i/>
                <w:iCs/>
                <w:color w:val="000000"/>
                <w:lang w:val="en-GB"/>
              </w:rPr>
              <w:t>Text</w:t>
            </w:r>
          </w:p>
        </w:tc>
        <w:tc>
          <w:tcPr>
            <w:tcW w:w="2105" w:type="dxa"/>
            <w:shd w:val="clear" w:color="auto" w:fill="FFFFFF" w:themeFill="background1"/>
            <w:vAlign w:val="center"/>
            <w:tcPrChange w:id="39" w:author="Kate Holland" w:date="2023-11-06T15:45:00Z">
              <w:tcPr>
                <w:tcW w:w="2325" w:type="dxa"/>
                <w:gridSpan w:val="2"/>
                <w:shd w:val="clear" w:color="auto" w:fill="FFFFFF" w:themeFill="background1"/>
                <w:vAlign w:val="center"/>
              </w:tcPr>
            </w:tcPrChange>
          </w:tcPr>
          <w:p w14:paraId="4989A0FB" w14:textId="17647FC6" w:rsidR="001A2ABA" w:rsidRPr="006A21F0" w:rsidRDefault="001A2ABA" w:rsidP="008259FA">
            <w:pPr>
              <w:rPr>
                <w:i/>
                <w:iCs/>
                <w:color w:val="000000"/>
                <w:lang w:val="en-GB"/>
              </w:rPr>
            </w:pPr>
            <w:r w:rsidRPr="006A21F0">
              <w:rPr>
                <w:i/>
                <w:iCs/>
                <w:color w:val="000000"/>
                <w:lang w:val="en-GB"/>
              </w:rPr>
              <w:t>XXX</w:t>
            </w:r>
          </w:p>
        </w:tc>
        <w:tc>
          <w:tcPr>
            <w:tcW w:w="2105" w:type="dxa"/>
            <w:shd w:val="clear" w:color="auto" w:fill="FFFFFF" w:themeFill="background1"/>
            <w:vAlign w:val="center"/>
            <w:tcPrChange w:id="40" w:author="Kate Holland" w:date="2023-11-06T15:45:00Z">
              <w:tcPr>
                <w:tcW w:w="2325" w:type="dxa"/>
                <w:gridSpan w:val="2"/>
                <w:shd w:val="clear" w:color="auto" w:fill="FFFFFF" w:themeFill="background1"/>
                <w:vAlign w:val="center"/>
              </w:tcPr>
            </w:tcPrChange>
          </w:tcPr>
          <w:p w14:paraId="2B3E3170" w14:textId="69E4FE98" w:rsidR="001A2ABA" w:rsidRPr="006A21F0" w:rsidRDefault="001A2ABA" w:rsidP="008259FA">
            <w:pPr>
              <w:rPr>
                <w:i/>
                <w:iCs/>
                <w:color w:val="000000"/>
                <w:lang w:val="en-GB"/>
              </w:rPr>
            </w:pPr>
            <w:r w:rsidRPr="006A21F0">
              <w:rPr>
                <w:i/>
                <w:iCs/>
                <w:color w:val="000000"/>
                <w:lang w:val="en-GB"/>
              </w:rPr>
              <w:t>Text</w:t>
            </w:r>
          </w:p>
        </w:tc>
        <w:tc>
          <w:tcPr>
            <w:tcW w:w="2106" w:type="dxa"/>
            <w:shd w:val="clear" w:color="auto" w:fill="FFFFFF" w:themeFill="background1"/>
            <w:tcPrChange w:id="41" w:author="Kate Holland" w:date="2023-11-06T15:45:00Z">
              <w:tcPr>
                <w:tcW w:w="2325" w:type="dxa"/>
                <w:gridSpan w:val="2"/>
                <w:shd w:val="clear" w:color="auto" w:fill="FFFFFF" w:themeFill="background1"/>
              </w:tcPr>
            </w:tcPrChange>
          </w:tcPr>
          <w:p w14:paraId="5F756896" w14:textId="77777777" w:rsidR="001A2ABA" w:rsidRPr="00BE226E" w:rsidRDefault="001A2ABA" w:rsidP="008259FA">
            <w:pPr>
              <w:rPr>
                <w:color w:val="000000"/>
                <w:lang w:val="en-GB"/>
              </w:rPr>
            </w:pPr>
          </w:p>
        </w:tc>
      </w:tr>
      <w:tr w:rsidR="001A2ABA" w:rsidRPr="00FA2479" w14:paraId="0CEA9BAC" w14:textId="33DB7798" w:rsidTr="00B06892">
        <w:tblPrEx>
          <w:tblW w:w="14737" w:type="dxa"/>
          <w:tblPrExChange w:id="42" w:author="Kate Holland" w:date="2023-11-06T15:45:00Z">
            <w:tblPrEx>
              <w:tblW w:w="0" w:type="auto"/>
            </w:tblPrEx>
          </w:tblPrExChange>
        </w:tblPrEx>
        <w:trPr>
          <w:trHeight w:val="603"/>
          <w:trPrChange w:id="43" w:author="Kate Holland" w:date="2023-11-06T15:45:00Z">
            <w:trPr>
              <w:trHeight w:val="603"/>
            </w:trPr>
          </w:trPrChange>
        </w:trPr>
        <w:tc>
          <w:tcPr>
            <w:tcW w:w="2105" w:type="dxa"/>
            <w:vMerge/>
            <w:vAlign w:val="center"/>
            <w:tcPrChange w:id="44" w:author="Kate Holland" w:date="2023-11-06T15:45:00Z">
              <w:tcPr>
                <w:tcW w:w="2324" w:type="dxa"/>
                <w:gridSpan w:val="3"/>
                <w:vMerge/>
                <w:vAlign w:val="center"/>
              </w:tcPr>
            </w:tcPrChange>
          </w:tcPr>
          <w:p w14:paraId="43D64F0C" w14:textId="08178CA9" w:rsidR="001A2ABA" w:rsidRPr="00171F71" w:rsidRDefault="001A2ABA" w:rsidP="008259FA">
            <w:pPr>
              <w:rPr>
                <w:b/>
                <w:bCs/>
                <w:i/>
                <w:iCs/>
                <w:color w:val="EC6B4D"/>
                <w:lang w:val="en-GB"/>
              </w:rPr>
            </w:pPr>
          </w:p>
        </w:tc>
        <w:tc>
          <w:tcPr>
            <w:tcW w:w="2105" w:type="dxa"/>
            <w:gridSpan w:val="2"/>
            <w:shd w:val="clear" w:color="auto" w:fill="FFFFFF" w:themeFill="background1"/>
            <w:vAlign w:val="center"/>
            <w:tcPrChange w:id="45" w:author="Kate Holland" w:date="2023-11-06T15:45:00Z">
              <w:tcPr>
                <w:tcW w:w="2325" w:type="dxa"/>
                <w:gridSpan w:val="2"/>
                <w:shd w:val="clear" w:color="auto" w:fill="FFFFFF" w:themeFill="background1"/>
                <w:vAlign w:val="center"/>
              </w:tcPr>
            </w:tcPrChange>
          </w:tcPr>
          <w:p w14:paraId="2D97B13B" w14:textId="20C1CA9B" w:rsidR="001A2ABA" w:rsidRPr="00B06892" w:rsidRDefault="001A2ABA" w:rsidP="00BE226E">
            <w:pPr>
              <w:rPr>
                <w:b/>
                <w:bCs/>
                <w:i/>
                <w:iCs/>
                <w:color w:val="000000"/>
                <w:lang w:val="en-GB"/>
              </w:rPr>
            </w:pPr>
            <w:r w:rsidRPr="00B06892">
              <w:rPr>
                <w:b/>
                <w:bCs/>
                <w:i/>
                <w:iCs/>
                <w:color w:val="000000"/>
                <w:lang w:val="en-GB"/>
              </w:rPr>
              <w:t>Activity 2</w:t>
            </w:r>
          </w:p>
        </w:tc>
        <w:tc>
          <w:tcPr>
            <w:tcW w:w="2105" w:type="dxa"/>
            <w:shd w:val="clear" w:color="auto" w:fill="FFFFFF" w:themeFill="background1"/>
            <w:vAlign w:val="center"/>
            <w:tcPrChange w:id="46" w:author="Kate Holland" w:date="2023-11-06T15:45:00Z">
              <w:tcPr>
                <w:tcW w:w="2325" w:type="dxa"/>
                <w:gridSpan w:val="2"/>
                <w:shd w:val="clear" w:color="auto" w:fill="FFFFFF" w:themeFill="background1"/>
                <w:vAlign w:val="center"/>
              </w:tcPr>
            </w:tcPrChange>
          </w:tcPr>
          <w:p w14:paraId="2F76E3E6" w14:textId="12C37A11" w:rsidR="001A2ABA" w:rsidRPr="006A21F0" w:rsidRDefault="001A2ABA" w:rsidP="008259FA">
            <w:pPr>
              <w:rPr>
                <w:i/>
                <w:iCs/>
                <w:color w:val="000000"/>
                <w:lang w:val="en-GB"/>
              </w:rPr>
            </w:pPr>
          </w:p>
        </w:tc>
        <w:tc>
          <w:tcPr>
            <w:tcW w:w="2106" w:type="dxa"/>
            <w:shd w:val="clear" w:color="auto" w:fill="FFFFFF" w:themeFill="background1"/>
            <w:vAlign w:val="center"/>
            <w:tcPrChange w:id="47" w:author="Kate Holland" w:date="2023-11-06T15:45:00Z">
              <w:tcPr>
                <w:tcW w:w="2324" w:type="dxa"/>
                <w:gridSpan w:val="2"/>
                <w:shd w:val="clear" w:color="auto" w:fill="FFFFFF" w:themeFill="background1"/>
                <w:vAlign w:val="center"/>
              </w:tcPr>
            </w:tcPrChange>
          </w:tcPr>
          <w:p w14:paraId="7F11C29F" w14:textId="04A13C66" w:rsidR="001A2ABA" w:rsidRPr="006A21F0" w:rsidRDefault="001A2ABA" w:rsidP="008259FA">
            <w:pPr>
              <w:rPr>
                <w:i/>
                <w:iCs/>
                <w:color w:val="000000"/>
                <w:lang w:val="en-GB"/>
              </w:rPr>
            </w:pPr>
            <w:r w:rsidRPr="006A21F0">
              <w:rPr>
                <w:i/>
                <w:iCs/>
                <w:color w:val="000000"/>
                <w:lang w:val="en-GB"/>
              </w:rPr>
              <w:t>Text</w:t>
            </w:r>
          </w:p>
        </w:tc>
        <w:tc>
          <w:tcPr>
            <w:tcW w:w="2105" w:type="dxa"/>
            <w:shd w:val="clear" w:color="auto" w:fill="FFFFFF" w:themeFill="background1"/>
            <w:vAlign w:val="center"/>
            <w:tcPrChange w:id="48" w:author="Kate Holland" w:date="2023-11-06T15:45:00Z">
              <w:tcPr>
                <w:tcW w:w="2325" w:type="dxa"/>
                <w:gridSpan w:val="2"/>
                <w:shd w:val="clear" w:color="auto" w:fill="FFFFFF" w:themeFill="background1"/>
                <w:vAlign w:val="center"/>
              </w:tcPr>
            </w:tcPrChange>
          </w:tcPr>
          <w:p w14:paraId="308F461F" w14:textId="05868D0D" w:rsidR="001A2ABA" w:rsidRPr="006A21F0" w:rsidRDefault="001A2ABA" w:rsidP="008259FA">
            <w:pPr>
              <w:rPr>
                <w:i/>
                <w:iCs/>
                <w:color w:val="000000"/>
                <w:lang w:val="en-GB"/>
              </w:rPr>
            </w:pPr>
            <w:r w:rsidRPr="006A21F0">
              <w:rPr>
                <w:i/>
                <w:iCs/>
                <w:color w:val="000000"/>
                <w:lang w:val="en-GB"/>
              </w:rPr>
              <w:t>XXX</w:t>
            </w:r>
          </w:p>
        </w:tc>
        <w:tc>
          <w:tcPr>
            <w:tcW w:w="2105" w:type="dxa"/>
            <w:shd w:val="clear" w:color="auto" w:fill="FFFFFF" w:themeFill="background1"/>
            <w:vAlign w:val="center"/>
            <w:tcPrChange w:id="49" w:author="Kate Holland" w:date="2023-11-06T15:45:00Z">
              <w:tcPr>
                <w:tcW w:w="2325" w:type="dxa"/>
                <w:gridSpan w:val="2"/>
                <w:shd w:val="clear" w:color="auto" w:fill="FFFFFF" w:themeFill="background1"/>
                <w:vAlign w:val="center"/>
              </w:tcPr>
            </w:tcPrChange>
          </w:tcPr>
          <w:p w14:paraId="67644652" w14:textId="11080CD3" w:rsidR="001A2ABA" w:rsidRPr="006A21F0" w:rsidRDefault="001A2ABA" w:rsidP="008259FA">
            <w:pPr>
              <w:rPr>
                <w:i/>
                <w:iCs/>
                <w:color w:val="000000"/>
                <w:lang w:val="en-GB"/>
              </w:rPr>
            </w:pPr>
            <w:r w:rsidRPr="006A21F0">
              <w:rPr>
                <w:i/>
                <w:iCs/>
                <w:color w:val="000000"/>
                <w:lang w:val="en-GB"/>
              </w:rPr>
              <w:t>Text</w:t>
            </w:r>
          </w:p>
        </w:tc>
        <w:tc>
          <w:tcPr>
            <w:tcW w:w="2106" w:type="dxa"/>
            <w:shd w:val="clear" w:color="auto" w:fill="FFFFFF" w:themeFill="background1"/>
            <w:tcPrChange w:id="50" w:author="Kate Holland" w:date="2023-11-06T15:45:00Z">
              <w:tcPr>
                <w:tcW w:w="2325" w:type="dxa"/>
                <w:gridSpan w:val="2"/>
                <w:shd w:val="clear" w:color="auto" w:fill="FFFFFF" w:themeFill="background1"/>
              </w:tcPr>
            </w:tcPrChange>
          </w:tcPr>
          <w:p w14:paraId="0587CE93" w14:textId="77777777" w:rsidR="001A2ABA" w:rsidRPr="00BE226E" w:rsidRDefault="001A2ABA" w:rsidP="008259FA">
            <w:pPr>
              <w:rPr>
                <w:color w:val="000000"/>
                <w:lang w:val="en-GB"/>
              </w:rPr>
            </w:pPr>
          </w:p>
        </w:tc>
      </w:tr>
      <w:tr w:rsidR="001A2ABA" w:rsidRPr="00FA2479" w14:paraId="26DA2EE0" w14:textId="5874DB65" w:rsidTr="00B06892">
        <w:tblPrEx>
          <w:tblW w:w="14737" w:type="dxa"/>
          <w:tblPrExChange w:id="51" w:author="Kate Holland" w:date="2023-11-06T15:45:00Z">
            <w:tblPrEx>
              <w:tblW w:w="0" w:type="auto"/>
            </w:tblPrEx>
          </w:tblPrExChange>
        </w:tblPrEx>
        <w:trPr>
          <w:trHeight w:val="566"/>
          <w:trPrChange w:id="52" w:author="Kate Holland" w:date="2023-11-06T15:45:00Z">
            <w:trPr>
              <w:trHeight w:val="566"/>
            </w:trPr>
          </w:trPrChange>
        </w:trPr>
        <w:tc>
          <w:tcPr>
            <w:tcW w:w="2105" w:type="dxa"/>
            <w:shd w:val="clear" w:color="auto" w:fill="F5F3E8"/>
            <w:vAlign w:val="center"/>
            <w:tcPrChange w:id="53" w:author="Kate Holland" w:date="2023-11-06T15:45:00Z">
              <w:tcPr>
                <w:tcW w:w="2324" w:type="dxa"/>
                <w:gridSpan w:val="3"/>
                <w:shd w:val="clear" w:color="auto" w:fill="F5F3E8"/>
                <w:vAlign w:val="center"/>
              </w:tcPr>
            </w:tcPrChange>
          </w:tcPr>
          <w:p w14:paraId="05D20760" w14:textId="0A7BE8B8" w:rsidR="001A2ABA" w:rsidRPr="00171F71" w:rsidRDefault="001A2ABA" w:rsidP="008259FA">
            <w:pPr>
              <w:rPr>
                <w:b/>
                <w:bCs/>
                <w:i/>
                <w:iCs/>
                <w:color w:val="EC6B4D"/>
                <w:lang w:val="en-GB"/>
              </w:rPr>
            </w:pPr>
            <w:r w:rsidRPr="00171F71">
              <w:rPr>
                <w:b/>
                <w:bCs/>
                <w:i/>
                <w:iCs/>
                <w:color w:val="EC6B4D"/>
                <w:lang w:val="en-GB"/>
              </w:rPr>
              <w:t>Specific Objective 2</w:t>
            </w:r>
          </w:p>
        </w:tc>
        <w:tc>
          <w:tcPr>
            <w:tcW w:w="2105" w:type="dxa"/>
            <w:gridSpan w:val="2"/>
            <w:shd w:val="clear" w:color="auto" w:fill="FFFFFF" w:themeFill="background1"/>
            <w:vAlign w:val="center"/>
            <w:tcPrChange w:id="54" w:author="Kate Holland" w:date="2023-11-06T15:45:00Z">
              <w:tcPr>
                <w:tcW w:w="2325" w:type="dxa"/>
                <w:gridSpan w:val="2"/>
                <w:shd w:val="clear" w:color="auto" w:fill="FFFFFF" w:themeFill="background1"/>
                <w:vAlign w:val="center"/>
              </w:tcPr>
            </w:tcPrChange>
          </w:tcPr>
          <w:p w14:paraId="65719D9A" w14:textId="4684615F" w:rsidR="001A2ABA" w:rsidRPr="00B06892" w:rsidRDefault="001A2ABA" w:rsidP="008259FA">
            <w:pPr>
              <w:rPr>
                <w:b/>
                <w:bCs/>
                <w:i/>
                <w:iCs/>
                <w:color w:val="000000"/>
                <w:lang w:val="en-GB"/>
              </w:rPr>
            </w:pPr>
            <w:r w:rsidRPr="00B06892">
              <w:rPr>
                <w:b/>
                <w:bCs/>
                <w:i/>
                <w:iCs/>
                <w:color w:val="000000"/>
                <w:lang w:val="en-GB"/>
              </w:rPr>
              <w:t>Activity 3</w:t>
            </w:r>
          </w:p>
        </w:tc>
        <w:tc>
          <w:tcPr>
            <w:tcW w:w="2105" w:type="dxa"/>
            <w:shd w:val="clear" w:color="auto" w:fill="FFFFFF" w:themeFill="background1"/>
            <w:vAlign w:val="center"/>
            <w:tcPrChange w:id="55" w:author="Kate Holland" w:date="2023-11-06T15:45:00Z">
              <w:tcPr>
                <w:tcW w:w="2325" w:type="dxa"/>
                <w:gridSpan w:val="2"/>
                <w:shd w:val="clear" w:color="auto" w:fill="FFFFFF" w:themeFill="background1"/>
                <w:vAlign w:val="center"/>
              </w:tcPr>
            </w:tcPrChange>
          </w:tcPr>
          <w:p w14:paraId="52B811D5" w14:textId="77777777" w:rsidR="001A2ABA" w:rsidRPr="006A21F0" w:rsidRDefault="001A2ABA" w:rsidP="008259FA">
            <w:pPr>
              <w:rPr>
                <w:i/>
                <w:iCs/>
                <w:color w:val="000000"/>
                <w:lang w:val="en-GB"/>
              </w:rPr>
            </w:pPr>
          </w:p>
        </w:tc>
        <w:tc>
          <w:tcPr>
            <w:tcW w:w="2106" w:type="dxa"/>
            <w:shd w:val="clear" w:color="auto" w:fill="FFFFFF" w:themeFill="background1"/>
            <w:vAlign w:val="center"/>
            <w:tcPrChange w:id="56" w:author="Kate Holland" w:date="2023-11-06T15:45:00Z">
              <w:tcPr>
                <w:tcW w:w="2324" w:type="dxa"/>
                <w:gridSpan w:val="2"/>
                <w:shd w:val="clear" w:color="auto" w:fill="FFFFFF" w:themeFill="background1"/>
                <w:vAlign w:val="center"/>
              </w:tcPr>
            </w:tcPrChange>
          </w:tcPr>
          <w:p w14:paraId="7A910000" w14:textId="4BD246A3" w:rsidR="001A2ABA" w:rsidRPr="006A21F0" w:rsidRDefault="001A2ABA" w:rsidP="008259FA">
            <w:pPr>
              <w:rPr>
                <w:i/>
                <w:iCs/>
                <w:color w:val="000000"/>
                <w:lang w:val="en-GB"/>
              </w:rPr>
            </w:pPr>
            <w:r w:rsidRPr="006A21F0">
              <w:rPr>
                <w:i/>
                <w:iCs/>
                <w:color w:val="000000"/>
                <w:lang w:val="en-GB"/>
              </w:rPr>
              <w:t>Text</w:t>
            </w:r>
          </w:p>
        </w:tc>
        <w:tc>
          <w:tcPr>
            <w:tcW w:w="2105" w:type="dxa"/>
            <w:shd w:val="clear" w:color="auto" w:fill="FFFFFF" w:themeFill="background1"/>
            <w:vAlign w:val="center"/>
            <w:tcPrChange w:id="57" w:author="Kate Holland" w:date="2023-11-06T15:45:00Z">
              <w:tcPr>
                <w:tcW w:w="2325" w:type="dxa"/>
                <w:gridSpan w:val="2"/>
                <w:shd w:val="clear" w:color="auto" w:fill="FFFFFF" w:themeFill="background1"/>
                <w:vAlign w:val="center"/>
              </w:tcPr>
            </w:tcPrChange>
          </w:tcPr>
          <w:p w14:paraId="2A693082" w14:textId="54BF5028" w:rsidR="001A2ABA" w:rsidRPr="006A21F0" w:rsidRDefault="001A2ABA" w:rsidP="008259FA">
            <w:pPr>
              <w:rPr>
                <w:i/>
                <w:iCs/>
                <w:color w:val="000000"/>
                <w:lang w:val="en-GB"/>
              </w:rPr>
            </w:pPr>
            <w:r w:rsidRPr="006A21F0">
              <w:rPr>
                <w:i/>
                <w:iCs/>
                <w:color w:val="000000"/>
                <w:lang w:val="en-GB"/>
              </w:rPr>
              <w:t>XXX</w:t>
            </w:r>
          </w:p>
        </w:tc>
        <w:tc>
          <w:tcPr>
            <w:tcW w:w="2105" w:type="dxa"/>
            <w:shd w:val="clear" w:color="auto" w:fill="FFFFFF" w:themeFill="background1"/>
            <w:vAlign w:val="center"/>
            <w:tcPrChange w:id="58" w:author="Kate Holland" w:date="2023-11-06T15:45:00Z">
              <w:tcPr>
                <w:tcW w:w="2325" w:type="dxa"/>
                <w:gridSpan w:val="2"/>
                <w:shd w:val="clear" w:color="auto" w:fill="FFFFFF" w:themeFill="background1"/>
                <w:vAlign w:val="center"/>
              </w:tcPr>
            </w:tcPrChange>
          </w:tcPr>
          <w:p w14:paraId="27BA0839" w14:textId="7CE0BAF0" w:rsidR="001A2ABA" w:rsidRPr="006A21F0" w:rsidRDefault="001A2ABA" w:rsidP="008259FA">
            <w:pPr>
              <w:rPr>
                <w:i/>
                <w:iCs/>
                <w:color w:val="000000"/>
                <w:lang w:val="en-GB"/>
              </w:rPr>
            </w:pPr>
            <w:r w:rsidRPr="006A21F0">
              <w:rPr>
                <w:i/>
                <w:iCs/>
                <w:color w:val="000000"/>
                <w:lang w:val="en-GB"/>
              </w:rPr>
              <w:t>Text</w:t>
            </w:r>
          </w:p>
        </w:tc>
        <w:tc>
          <w:tcPr>
            <w:tcW w:w="2106" w:type="dxa"/>
            <w:shd w:val="clear" w:color="auto" w:fill="FFFFFF" w:themeFill="background1"/>
            <w:tcPrChange w:id="59" w:author="Kate Holland" w:date="2023-11-06T15:45:00Z">
              <w:tcPr>
                <w:tcW w:w="2325" w:type="dxa"/>
                <w:gridSpan w:val="2"/>
                <w:shd w:val="clear" w:color="auto" w:fill="FFFFFF" w:themeFill="background1"/>
              </w:tcPr>
            </w:tcPrChange>
          </w:tcPr>
          <w:p w14:paraId="16119187" w14:textId="77777777" w:rsidR="001A2ABA" w:rsidRDefault="001A2ABA" w:rsidP="008259FA">
            <w:pPr>
              <w:rPr>
                <w:color w:val="000000"/>
                <w:lang w:val="en-GB"/>
              </w:rPr>
            </w:pPr>
          </w:p>
        </w:tc>
      </w:tr>
      <w:tr w:rsidR="001A2ABA" w:rsidRPr="00FA2479" w14:paraId="280F12A4" w14:textId="6278457A" w:rsidTr="00B06892">
        <w:tblPrEx>
          <w:tblW w:w="14737" w:type="dxa"/>
          <w:tblPrExChange w:id="60" w:author="Kate Holland" w:date="2023-11-06T15:45:00Z">
            <w:tblPrEx>
              <w:tblW w:w="0" w:type="auto"/>
            </w:tblPrEx>
          </w:tblPrExChange>
        </w:tblPrEx>
        <w:trPr>
          <w:trHeight w:val="560"/>
          <w:trPrChange w:id="61" w:author="Kate Holland" w:date="2023-11-06T15:45:00Z">
            <w:trPr>
              <w:trHeight w:val="560"/>
            </w:trPr>
          </w:trPrChange>
        </w:trPr>
        <w:tc>
          <w:tcPr>
            <w:tcW w:w="2105" w:type="dxa"/>
            <w:shd w:val="clear" w:color="auto" w:fill="F5F3E8"/>
            <w:vAlign w:val="center"/>
            <w:tcPrChange w:id="62" w:author="Kate Holland" w:date="2023-11-06T15:45:00Z">
              <w:tcPr>
                <w:tcW w:w="2324" w:type="dxa"/>
                <w:gridSpan w:val="3"/>
                <w:shd w:val="clear" w:color="auto" w:fill="F5F3E8"/>
                <w:vAlign w:val="center"/>
              </w:tcPr>
            </w:tcPrChange>
          </w:tcPr>
          <w:p w14:paraId="5D655553" w14:textId="2ED5072E" w:rsidR="001A2ABA" w:rsidRPr="008259FA" w:rsidRDefault="001A2ABA" w:rsidP="008259FA">
            <w:pPr>
              <w:rPr>
                <w:color w:val="000000"/>
                <w:lang w:val="en-GB"/>
              </w:rPr>
            </w:pPr>
            <w:r w:rsidRPr="00BE226E">
              <w:rPr>
                <w:b/>
                <w:bCs/>
                <w:color w:val="EC6B4D"/>
                <w:lang w:val="en-GB"/>
              </w:rPr>
              <w:t>…</w:t>
            </w:r>
          </w:p>
        </w:tc>
        <w:tc>
          <w:tcPr>
            <w:tcW w:w="2105" w:type="dxa"/>
            <w:gridSpan w:val="2"/>
            <w:shd w:val="clear" w:color="auto" w:fill="FFFFFF" w:themeFill="background1"/>
            <w:vAlign w:val="center"/>
            <w:tcPrChange w:id="63" w:author="Kate Holland" w:date="2023-11-06T15:45:00Z">
              <w:tcPr>
                <w:tcW w:w="2325" w:type="dxa"/>
                <w:gridSpan w:val="2"/>
                <w:shd w:val="clear" w:color="auto" w:fill="FFFFFF" w:themeFill="background1"/>
                <w:vAlign w:val="center"/>
              </w:tcPr>
            </w:tcPrChange>
          </w:tcPr>
          <w:p w14:paraId="138731D0" w14:textId="30D669CD" w:rsidR="001A2ABA" w:rsidRDefault="001A2ABA" w:rsidP="008259FA">
            <w:pPr>
              <w:rPr>
                <w:b/>
                <w:bCs/>
                <w:color w:val="000000"/>
                <w:lang w:val="en-GB"/>
              </w:rPr>
            </w:pPr>
            <w:r>
              <w:rPr>
                <w:b/>
                <w:bCs/>
                <w:color w:val="000000"/>
                <w:lang w:val="en-GB"/>
              </w:rPr>
              <w:t>…</w:t>
            </w:r>
          </w:p>
        </w:tc>
        <w:tc>
          <w:tcPr>
            <w:tcW w:w="2105" w:type="dxa"/>
            <w:shd w:val="clear" w:color="auto" w:fill="FFFFFF" w:themeFill="background1"/>
            <w:vAlign w:val="center"/>
            <w:tcPrChange w:id="64" w:author="Kate Holland" w:date="2023-11-06T15:45:00Z">
              <w:tcPr>
                <w:tcW w:w="2325" w:type="dxa"/>
                <w:gridSpan w:val="2"/>
                <w:shd w:val="clear" w:color="auto" w:fill="FFFFFF" w:themeFill="background1"/>
                <w:vAlign w:val="center"/>
              </w:tcPr>
            </w:tcPrChange>
          </w:tcPr>
          <w:p w14:paraId="448EB82D" w14:textId="49A944A2" w:rsidR="001A2ABA" w:rsidRDefault="001A2ABA" w:rsidP="008259FA">
            <w:pPr>
              <w:rPr>
                <w:color w:val="000000"/>
                <w:lang w:val="en-GB"/>
              </w:rPr>
            </w:pPr>
            <w:r>
              <w:rPr>
                <w:color w:val="000000"/>
                <w:lang w:val="en-GB"/>
              </w:rPr>
              <w:t>…</w:t>
            </w:r>
          </w:p>
        </w:tc>
        <w:tc>
          <w:tcPr>
            <w:tcW w:w="2106" w:type="dxa"/>
            <w:shd w:val="clear" w:color="auto" w:fill="FFFFFF" w:themeFill="background1"/>
            <w:vAlign w:val="center"/>
            <w:tcPrChange w:id="65" w:author="Kate Holland" w:date="2023-11-06T15:45:00Z">
              <w:tcPr>
                <w:tcW w:w="2324" w:type="dxa"/>
                <w:gridSpan w:val="2"/>
                <w:shd w:val="clear" w:color="auto" w:fill="FFFFFF" w:themeFill="background1"/>
                <w:vAlign w:val="center"/>
              </w:tcPr>
            </w:tcPrChange>
          </w:tcPr>
          <w:p w14:paraId="323C785B" w14:textId="2104A896" w:rsidR="001A2ABA" w:rsidRDefault="001A2ABA" w:rsidP="008259FA">
            <w:pPr>
              <w:rPr>
                <w:color w:val="000000"/>
                <w:lang w:val="en-GB"/>
              </w:rPr>
            </w:pPr>
            <w:r>
              <w:rPr>
                <w:color w:val="000000"/>
                <w:lang w:val="en-GB"/>
              </w:rPr>
              <w:t>…</w:t>
            </w:r>
          </w:p>
        </w:tc>
        <w:tc>
          <w:tcPr>
            <w:tcW w:w="2105" w:type="dxa"/>
            <w:shd w:val="clear" w:color="auto" w:fill="FFFFFF" w:themeFill="background1"/>
            <w:vAlign w:val="center"/>
            <w:tcPrChange w:id="66" w:author="Kate Holland" w:date="2023-11-06T15:45:00Z">
              <w:tcPr>
                <w:tcW w:w="2325" w:type="dxa"/>
                <w:gridSpan w:val="2"/>
                <w:shd w:val="clear" w:color="auto" w:fill="FFFFFF" w:themeFill="background1"/>
                <w:vAlign w:val="center"/>
              </w:tcPr>
            </w:tcPrChange>
          </w:tcPr>
          <w:p w14:paraId="54E20503" w14:textId="64C99229" w:rsidR="001A2ABA" w:rsidRPr="00BE226E" w:rsidRDefault="001A2ABA" w:rsidP="008259FA">
            <w:pPr>
              <w:rPr>
                <w:color w:val="000000"/>
                <w:lang w:val="en-GB"/>
              </w:rPr>
            </w:pPr>
            <w:r w:rsidRPr="00BE226E">
              <w:rPr>
                <w:color w:val="000000"/>
                <w:lang w:val="en-GB"/>
              </w:rPr>
              <w:t>…</w:t>
            </w:r>
          </w:p>
        </w:tc>
        <w:tc>
          <w:tcPr>
            <w:tcW w:w="2105" w:type="dxa"/>
            <w:shd w:val="clear" w:color="auto" w:fill="FFFFFF" w:themeFill="background1"/>
            <w:vAlign w:val="center"/>
            <w:tcPrChange w:id="67" w:author="Kate Holland" w:date="2023-11-06T15:45:00Z">
              <w:tcPr>
                <w:tcW w:w="2325" w:type="dxa"/>
                <w:gridSpan w:val="2"/>
                <w:shd w:val="clear" w:color="auto" w:fill="FFFFFF" w:themeFill="background1"/>
                <w:vAlign w:val="center"/>
              </w:tcPr>
            </w:tcPrChange>
          </w:tcPr>
          <w:p w14:paraId="7DE728A4" w14:textId="09E38F16" w:rsidR="001A2ABA" w:rsidRDefault="001A2ABA" w:rsidP="008259FA">
            <w:pPr>
              <w:rPr>
                <w:color w:val="000000"/>
                <w:lang w:val="en-GB"/>
              </w:rPr>
            </w:pPr>
            <w:r>
              <w:rPr>
                <w:color w:val="000000"/>
                <w:lang w:val="en-GB"/>
              </w:rPr>
              <w:t>…</w:t>
            </w:r>
          </w:p>
        </w:tc>
        <w:tc>
          <w:tcPr>
            <w:tcW w:w="2106" w:type="dxa"/>
            <w:shd w:val="clear" w:color="auto" w:fill="FFFFFF" w:themeFill="background1"/>
            <w:tcPrChange w:id="68" w:author="Kate Holland" w:date="2023-11-06T15:45:00Z">
              <w:tcPr>
                <w:tcW w:w="2325" w:type="dxa"/>
                <w:gridSpan w:val="2"/>
                <w:shd w:val="clear" w:color="auto" w:fill="FFFFFF" w:themeFill="background1"/>
              </w:tcPr>
            </w:tcPrChange>
          </w:tcPr>
          <w:p w14:paraId="3B0E3E40" w14:textId="77777777" w:rsidR="001A2ABA" w:rsidRDefault="001A2ABA" w:rsidP="008259FA">
            <w:pPr>
              <w:rPr>
                <w:color w:val="000000"/>
                <w:lang w:val="en-GB"/>
              </w:rPr>
            </w:pPr>
          </w:p>
        </w:tc>
      </w:tr>
    </w:tbl>
    <w:p w14:paraId="38023FF6" w14:textId="77777777" w:rsidR="00161D4B" w:rsidRPr="00165973" w:rsidRDefault="00161D4B" w:rsidP="00165973">
      <w:pPr>
        <w:rPr>
          <w:lang w:val="en-US"/>
        </w:rPr>
      </w:pPr>
    </w:p>
    <w:p w14:paraId="58C69DB5" w14:textId="77BC02FD" w:rsidR="0AB17117" w:rsidRDefault="0AB17117" w:rsidP="0AB17117">
      <w:pPr>
        <w:rPr>
          <w:b/>
          <w:bCs/>
          <w:color w:val="1B657C"/>
          <w:sz w:val="28"/>
          <w:szCs w:val="28"/>
          <w:lang w:val="en-US"/>
        </w:rPr>
      </w:pPr>
    </w:p>
    <w:p w14:paraId="016527A0" w14:textId="0055FC09" w:rsidR="0AB17117" w:rsidRDefault="0AB17117" w:rsidP="0AB17117">
      <w:pPr>
        <w:rPr>
          <w:b/>
          <w:bCs/>
          <w:color w:val="1B657C"/>
          <w:sz w:val="28"/>
          <w:szCs w:val="28"/>
          <w:lang w:val="en-US"/>
        </w:rPr>
      </w:pPr>
    </w:p>
    <w:p w14:paraId="2D3414A9" w14:textId="2322F6E7" w:rsidR="000826A7" w:rsidRDefault="000826A7" w:rsidP="0AB17117">
      <w:pPr>
        <w:rPr>
          <w:b/>
          <w:bCs/>
          <w:color w:val="1B657C"/>
          <w:sz w:val="28"/>
          <w:szCs w:val="28"/>
          <w:lang w:val="en-US"/>
        </w:rPr>
      </w:pPr>
      <w:r w:rsidRPr="0AB17117">
        <w:rPr>
          <w:b/>
          <w:bCs/>
          <w:color w:val="1B657C"/>
          <w:sz w:val="28"/>
          <w:szCs w:val="28"/>
          <w:lang w:val="en-US"/>
        </w:rPr>
        <w:t xml:space="preserve">Annex </w:t>
      </w:r>
      <w:r w:rsidR="788A1575" w:rsidRPr="0AB17117">
        <w:rPr>
          <w:b/>
          <w:bCs/>
          <w:color w:val="1B657C"/>
          <w:sz w:val="28"/>
          <w:szCs w:val="28"/>
          <w:lang w:val="en-US"/>
        </w:rPr>
        <w:t>2</w:t>
      </w:r>
      <w:r w:rsidRPr="0AB17117">
        <w:rPr>
          <w:b/>
          <w:bCs/>
          <w:color w:val="1B657C"/>
          <w:sz w:val="28"/>
          <w:szCs w:val="28"/>
          <w:lang w:val="en-US"/>
        </w:rPr>
        <w:t>. Maps</w:t>
      </w:r>
    </w:p>
    <w:p w14:paraId="77716CDB" w14:textId="67739746" w:rsidR="0AB17117" w:rsidRDefault="0AB17117" w:rsidP="0AB17117">
      <w:pPr>
        <w:rPr>
          <w:lang w:val="en-US"/>
        </w:rPr>
      </w:pPr>
    </w:p>
    <w:p w14:paraId="532A95C1" w14:textId="0EF25D3B" w:rsidR="000826A7" w:rsidRDefault="000826A7" w:rsidP="0AB17117">
      <w:pPr>
        <w:rPr>
          <w:lang w:val="en-US"/>
        </w:rPr>
      </w:pPr>
      <w:r w:rsidRPr="0AB17117">
        <w:rPr>
          <w:lang w:val="en-US"/>
        </w:rPr>
        <w:t xml:space="preserve">Insert </w:t>
      </w:r>
      <w:proofErr w:type="gramStart"/>
      <w:r w:rsidRPr="0AB17117">
        <w:rPr>
          <w:lang w:val="en-US"/>
        </w:rPr>
        <w:t>map, if</w:t>
      </w:r>
      <w:proofErr w:type="gramEnd"/>
      <w:r w:rsidRPr="0AB17117">
        <w:rPr>
          <w:lang w:val="en-US"/>
        </w:rPr>
        <w:t xml:space="preserve"> any</w:t>
      </w:r>
    </w:p>
    <w:sectPr w:rsidR="000826A7" w:rsidSect="00A70D89">
      <w:footerReference w:type="default" r:id="rId18"/>
      <w:pgSz w:w="16838" w:h="11906" w:orient="landscape"/>
      <w:pgMar w:top="1440" w:right="1080" w:bottom="1440" w:left="1080" w:header="680" w:footer="158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OPHONPANICH Wan S." w:date="2023-05-31T12:00:00Z" w:initials="SS">
    <w:p w14:paraId="38BA9E8D" w14:textId="269FE464" w:rsidR="40349F6E" w:rsidRDefault="40349F6E">
      <w:pPr>
        <w:pStyle w:val="CommentText"/>
      </w:pPr>
      <w:r>
        <w:t xml:space="preserve">Crisis response? </w:t>
      </w:r>
      <w:r>
        <w:rPr>
          <w:rStyle w:val="CommentReference"/>
        </w:rPr>
        <w:annotationRef/>
      </w:r>
      <w:r>
        <w:rPr>
          <w:rStyle w:val="CommentReference"/>
        </w:rPr>
        <w:annotationRef/>
      </w:r>
    </w:p>
  </w:comment>
  <w:comment w:id="1" w:author="Kate Holland" w:date="2022-12-28T18:11:00Z" w:initials="KH">
    <w:p w14:paraId="3FD12B86" w14:textId="77777777" w:rsidR="00196F81" w:rsidRPr="00D63364" w:rsidRDefault="004F5523">
      <w:pPr>
        <w:pStyle w:val="CommentText"/>
        <w:rPr>
          <w:lang w:val="en-GB"/>
        </w:rPr>
      </w:pPr>
      <w:r>
        <w:rPr>
          <w:rStyle w:val="CommentReference"/>
        </w:rPr>
        <w:annotationRef/>
      </w:r>
      <w:r w:rsidR="00196F81" w:rsidRPr="00D63364">
        <w:rPr>
          <w:lang w:val="en-GB"/>
        </w:rPr>
        <w:t>The old template has additional sections on:</w:t>
      </w:r>
      <w:r w:rsidR="00196F81" w:rsidRPr="00D63364">
        <w:rPr>
          <w:lang w:val="en-GB"/>
        </w:rPr>
        <w:br/>
        <w:t>- Funding</w:t>
      </w:r>
      <w:r>
        <w:rPr>
          <w:rStyle w:val="CommentReference"/>
        </w:rPr>
        <w:annotationRef/>
      </w:r>
    </w:p>
    <w:p w14:paraId="567F7D68" w14:textId="77777777" w:rsidR="00196F81" w:rsidRPr="00D63364" w:rsidRDefault="00196F81">
      <w:pPr>
        <w:pStyle w:val="CommentText"/>
        <w:rPr>
          <w:lang w:val="en-GB"/>
        </w:rPr>
      </w:pPr>
      <w:r w:rsidRPr="00D63364">
        <w:rPr>
          <w:lang w:val="en-GB"/>
        </w:rPr>
        <w:t>- Advocacy and communication</w:t>
      </w:r>
    </w:p>
    <w:p w14:paraId="73FAF4CA" w14:textId="77777777" w:rsidR="00196F81" w:rsidRPr="00D63364" w:rsidRDefault="00196F81">
      <w:pPr>
        <w:pStyle w:val="CommentText"/>
        <w:rPr>
          <w:lang w:val="en-GB"/>
        </w:rPr>
      </w:pPr>
      <w:r w:rsidRPr="00D63364">
        <w:rPr>
          <w:lang w:val="en-GB"/>
        </w:rPr>
        <w:t>- Cross-cutting issues</w:t>
      </w:r>
    </w:p>
    <w:p w14:paraId="7D8DECCE" w14:textId="77777777" w:rsidR="00196F81" w:rsidRPr="00D63364" w:rsidRDefault="00196F81">
      <w:pPr>
        <w:pStyle w:val="CommentText"/>
        <w:rPr>
          <w:lang w:val="en-GB"/>
        </w:rPr>
      </w:pPr>
    </w:p>
    <w:p w14:paraId="74C5387D" w14:textId="77777777" w:rsidR="00196F81" w:rsidRPr="00D63364" w:rsidRDefault="00196F81" w:rsidP="00AC0753">
      <w:pPr>
        <w:pStyle w:val="CommentText"/>
        <w:rPr>
          <w:lang w:val="en-GB"/>
        </w:rPr>
      </w:pPr>
      <w:r w:rsidRPr="00D63364">
        <w:rPr>
          <w:lang w:val="en-GB"/>
        </w:rPr>
        <w:t>Somalia uses the first two well in their 2022 strategy. Would the global cluster like to see any or all of these included as either standard or optional sections in the new template, to encourage cluster coordinators to consider them?</w:t>
      </w:r>
    </w:p>
  </w:comment>
  <w:comment w:id="2" w:author="Jo Langkamp" w:date="2023-02-03T16:42:00Z" w:initials="JL">
    <w:p w14:paraId="2E6AADD2" w14:textId="7E803124" w:rsidR="00D63364" w:rsidRPr="00D63364" w:rsidRDefault="00D63364">
      <w:pPr>
        <w:pStyle w:val="CommentText"/>
        <w:rPr>
          <w:lang w:val="en-GB"/>
        </w:rPr>
      </w:pPr>
      <w:r>
        <w:rPr>
          <w:rStyle w:val="CommentReference"/>
        </w:rPr>
        <w:annotationRef/>
      </w:r>
      <w:r w:rsidRPr="00D63364">
        <w:rPr>
          <w:lang w:val="en-GB"/>
        </w:rPr>
        <w:t>We might need t</w:t>
      </w:r>
      <w:r>
        <w:rPr>
          <w:lang w:val="en-GB"/>
        </w:rPr>
        <w:t xml:space="preserve">o have a quick chat to agree on </w:t>
      </w:r>
      <w:r w:rsidR="0087445A">
        <w:rPr>
          <w:lang w:val="en-GB"/>
        </w:rPr>
        <w:t>what should be standard and what could be optional</w:t>
      </w:r>
      <w:r>
        <w:rPr>
          <w:lang w:val="en-GB"/>
        </w:rPr>
        <w:t xml:space="preserve">. We now </w:t>
      </w:r>
      <w:r w:rsidR="00E20A61">
        <w:rPr>
          <w:lang w:val="en-GB"/>
        </w:rPr>
        <w:t xml:space="preserve">have some bits and pieces </w:t>
      </w:r>
      <w:r w:rsidR="00373232">
        <w:rPr>
          <w:lang w:val="en-GB"/>
        </w:rPr>
        <w:t xml:space="preserve">for advocacy, and in 2021 Yemen did separate advocacy and comms strategies. </w:t>
      </w:r>
      <w:r w:rsidR="001F52AC">
        <w:rPr>
          <w:lang w:val="en-GB"/>
        </w:rPr>
        <w:t>Good to include the transition planning piece, to encourage the thinking from early one.</w:t>
      </w:r>
      <w:r>
        <w:rPr>
          <w:rStyle w:val="CommentReference"/>
        </w:rPr>
        <w:annotationRef/>
      </w:r>
    </w:p>
  </w:comment>
  <w:comment w:id="17" w:author="SOPHONPANICH Wan S." w:date="2023-05-31T12:03:00Z" w:initials="SS">
    <w:p w14:paraId="46521BEA" w14:textId="140AB688" w:rsidR="0020407E" w:rsidRDefault="0020407E">
      <w:pPr>
        <w:pStyle w:val="CommentText"/>
      </w:pPr>
      <w:r>
        <w:t xml:space="preserve">I'd put indicators at specific objective level..? Or at least at Activity level...   this look like a lot of tracking and reporting... </w:t>
      </w:r>
      <w:r>
        <w:rPr>
          <w:rStyle w:val="CommentReference"/>
        </w:rPr>
        <w:annotationRef/>
      </w:r>
    </w:p>
  </w:comment>
  <w:comment w:id="18" w:author="k.holland24@gmail.com" w:date="2023-07-14T15:12:00Z" w:initials="k.">
    <w:p w14:paraId="4408E0CF" w14:textId="77F0D97F" w:rsidR="0020407E" w:rsidRDefault="0020407E">
      <w:pPr>
        <w:pStyle w:val="CommentText"/>
      </w:pPr>
      <w:r w:rsidRPr="60FCB997">
        <w:rPr>
          <w:highlight w:val="yellow"/>
        </w:rPr>
        <w:t>Added clarification in the logframe here</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BA9E8D" w15:done="1"/>
  <w15:commentEx w15:paraId="74C5387D" w15:done="1"/>
  <w15:commentEx w15:paraId="2E6AADD2" w15:paraIdParent="74C5387D" w15:done="1"/>
  <w15:commentEx w15:paraId="46521BEA" w15:done="0"/>
  <w15:commentEx w15:paraId="4408E0CF" w15:paraIdParent="46521B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C2419A7" w16cex:dateUtc="2023-05-31T10:00:00Z"/>
  <w16cex:commentExtensible w16cex:durableId="27570555" w16cex:dateUtc="2022-12-28T18:11:00Z"/>
  <w16cex:commentExtensible w16cex:durableId="2787B804" w16cex:dateUtc="2023-02-03T15:42:00Z"/>
  <w16cex:commentExtensible w16cex:durableId="11A40E94" w16cex:dateUtc="2023-05-31T10:03:00Z"/>
  <w16cex:commentExtensible w16cex:durableId="7CC124A2" w16cex:dateUtc="2023-07-14T14: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BA9E8D" w16cid:durableId="2C2419A7"/>
  <w16cid:commentId w16cid:paraId="74C5387D" w16cid:durableId="27570555"/>
  <w16cid:commentId w16cid:paraId="2E6AADD2" w16cid:durableId="2787B804"/>
  <w16cid:commentId w16cid:paraId="46521BEA" w16cid:durableId="11A40E94"/>
  <w16cid:commentId w16cid:paraId="4408E0CF" w16cid:durableId="7CC124A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05C5F" w14:textId="77777777" w:rsidR="00CF3B4E" w:rsidRDefault="00CF3B4E" w:rsidP="00F7119F">
      <w:r>
        <w:separator/>
      </w:r>
    </w:p>
  </w:endnote>
  <w:endnote w:type="continuationSeparator" w:id="0">
    <w:p w14:paraId="7656CDDA" w14:textId="77777777" w:rsidR="00CF3B4E" w:rsidRDefault="00CF3B4E" w:rsidP="00F7119F">
      <w:r>
        <w:continuationSeparator/>
      </w:r>
    </w:p>
  </w:endnote>
  <w:endnote w:type="continuationNotice" w:id="1">
    <w:p w14:paraId="7CC8CF43" w14:textId="77777777" w:rsidR="00CC38BA" w:rsidRDefault="00CC38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Inter">
    <w:panose1 w:val="02000503000000020004"/>
    <w:charset w:val="00"/>
    <w:family w:val="auto"/>
    <w:pitch w:val="variable"/>
    <w:sig w:usb0="E00002FF" w:usb1="1200A1FF" w:usb2="00000001"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inion Pro">
    <w:charset w:val="00"/>
    <w:family w:val="roman"/>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Inter Medium">
    <w:altName w:val="Calibri"/>
    <w:panose1 w:val="02000503000000020004"/>
    <w:charset w:val="00"/>
    <w:family w:val="auto"/>
    <w:pitch w:val="variable"/>
    <w:sig w:usb0="E00002FF" w:usb1="1200A1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4A6B1" w14:textId="2519AC8C" w:rsidR="00F7119F" w:rsidRDefault="00370A96">
    <w:pPr>
      <w:pStyle w:val="Footer"/>
    </w:pPr>
    <w:r>
      <w:rPr>
        <w:noProof/>
      </w:rPr>
      <mc:AlternateContent>
        <mc:Choice Requires="wps">
          <w:drawing>
            <wp:anchor distT="0" distB="0" distL="114300" distR="114300" simplePos="0" relativeHeight="251660288" behindDoc="0" locked="0" layoutInCell="1" allowOverlap="1" wp14:anchorId="1E86BAD9" wp14:editId="480080A0">
              <wp:simplePos x="0" y="0"/>
              <wp:positionH relativeFrom="margin">
                <wp:posOffset>2329732</wp:posOffset>
              </wp:positionH>
              <wp:positionV relativeFrom="paragraph">
                <wp:posOffset>420315</wp:posOffset>
              </wp:positionV>
              <wp:extent cx="3566685" cy="246490"/>
              <wp:effectExtent l="0" t="0" r="0" b="1270"/>
              <wp:wrapNone/>
              <wp:docPr id="19" name="Text Box 19"/>
              <wp:cNvGraphicFramePr/>
              <a:graphic xmlns:a="http://schemas.openxmlformats.org/drawingml/2006/main">
                <a:graphicData uri="http://schemas.microsoft.com/office/word/2010/wordprocessingShape">
                  <wps:wsp>
                    <wps:cNvSpPr txBox="1"/>
                    <wps:spPr>
                      <a:xfrm>
                        <a:off x="0" y="0"/>
                        <a:ext cx="3566685" cy="246490"/>
                      </a:xfrm>
                      <a:prstGeom prst="rect">
                        <a:avLst/>
                      </a:prstGeom>
                      <a:solidFill>
                        <a:schemeClr val="lt1"/>
                      </a:solidFill>
                      <a:ln w="6350">
                        <a:noFill/>
                      </a:ln>
                    </wps:spPr>
                    <wps:txbx>
                      <w:txbxContent>
                        <w:p w14:paraId="3C9ED405" w14:textId="31BDB07F" w:rsidR="00165973" w:rsidRPr="00165973" w:rsidRDefault="00165973" w:rsidP="00165973">
                          <w:pPr>
                            <w:pStyle w:val="Heading4"/>
                            <w:rPr>
                              <w:rFonts w:ascii="Inter Medium" w:hAnsi="Inter Medium"/>
                              <w:i w:val="0"/>
                              <w:iCs w:val="0"/>
                            </w:rPr>
                          </w:pPr>
                          <w:r w:rsidRPr="00165973">
                            <w:rPr>
                              <w:rFonts w:ascii="Inter Medium" w:hAnsi="Inter Medium"/>
                              <w:i w:val="0"/>
                              <w:iCs w:val="0"/>
                            </w:rPr>
                            <w:t xml:space="preserve">CCCM </w:t>
                          </w:r>
                          <w:r w:rsidR="00370A96">
                            <w:rPr>
                              <w:rFonts w:ascii="Inter Medium" w:hAnsi="Inter Medium"/>
                              <w:i w:val="0"/>
                              <w:iCs w:val="0"/>
                            </w:rPr>
                            <w:t xml:space="preserve">Cluster Response </w:t>
                          </w:r>
                          <w:r w:rsidRPr="00165973">
                            <w:rPr>
                              <w:rFonts w:ascii="Inter Medium" w:hAnsi="Inter Medium"/>
                              <w:i w:val="0"/>
                              <w:iCs w:val="0"/>
                            </w:rPr>
                            <w:t>Strategy – [</w:t>
                          </w:r>
                          <w:r w:rsidRPr="00370A96">
                            <w:rPr>
                              <w:rFonts w:ascii="Inter Medium" w:hAnsi="Inter Medium"/>
                              <w:i w:val="0"/>
                              <w:iCs w:val="0"/>
                              <w:highlight w:val="yellow"/>
                            </w:rPr>
                            <w:t>insert country name</w:t>
                          </w:r>
                          <w:r w:rsidRPr="00165973">
                            <w:rPr>
                              <w:rFonts w:ascii="Inter Medium" w:hAnsi="Inter Medium"/>
                              <w:i w:val="0"/>
                              <w:iCs w:val="0"/>
                            </w:rPr>
                            <w:t>] – [</w:t>
                          </w:r>
                          <w:r w:rsidRPr="00370A96">
                            <w:rPr>
                              <w:rFonts w:ascii="Inter Medium" w:hAnsi="Inter Medium"/>
                              <w:i w:val="0"/>
                              <w:iCs w:val="0"/>
                              <w:highlight w:val="yellow"/>
                            </w:rPr>
                            <w:t>date</w:t>
                          </w:r>
                          <w:r w:rsidRPr="00165973">
                            <w:rPr>
                              <w:rFonts w:ascii="Inter Medium" w:hAnsi="Inter Medium"/>
                              <w:i w:val="0"/>
                              <w:iCs w:val="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86BAD9" id="_x0000_t202" coordsize="21600,21600" o:spt="202" path="m,l,21600r21600,l21600,xe">
              <v:stroke joinstyle="miter"/>
              <v:path gradientshapeok="t" o:connecttype="rect"/>
            </v:shapetype>
            <v:shape id="Text Box 19" o:spid="_x0000_s1026" type="#_x0000_t202" style="position:absolute;margin-left:183.45pt;margin-top:33.1pt;width:280.85pt;height:19.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" fillcolor="white [3201]" stroked="f" strokeweight=".5pt">
              <v:textbox>
                <w:txbxContent>
                  <w:p w14:paraId="3C9ED405" w14:textId="31BDB07F" w:rsidR="00165973" w:rsidRPr="00165973" w:rsidRDefault="00165973" w:rsidP="00165973">
                    <w:pPr>
                      <w:pStyle w:val="Heading4"/>
                      <w:rPr>
                        <w:rFonts w:ascii="Inter Medium" w:hAnsi="Inter Medium"/>
                        <w:i w:val="0"/>
                        <w:iCs w:val="0"/>
                      </w:rPr>
                    </w:pPr>
                    <w:r w:rsidRPr="00165973">
                      <w:rPr>
                        <w:rFonts w:ascii="Inter Medium" w:hAnsi="Inter Medium"/>
                        <w:i w:val="0"/>
                        <w:iCs w:val="0"/>
                      </w:rPr>
                      <w:t xml:space="preserve">CCCM </w:t>
                    </w:r>
                    <w:r w:rsidR="00370A96">
                      <w:rPr>
                        <w:rFonts w:ascii="Inter Medium" w:hAnsi="Inter Medium"/>
                        <w:i w:val="0"/>
                        <w:iCs w:val="0"/>
                      </w:rPr>
                      <w:t xml:space="preserve">Cluster Response </w:t>
                    </w:r>
                    <w:r w:rsidRPr="00165973">
                      <w:rPr>
                        <w:rFonts w:ascii="Inter Medium" w:hAnsi="Inter Medium"/>
                        <w:i w:val="0"/>
                        <w:iCs w:val="0"/>
                      </w:rPr>
                      <w:t>Strategy – [</w:t>
                    </w:r>
                    <w:r w:rsidRPr="00370A96">
                      <w:rPr>
                        <w:rFonts w:ascii="Inter Medium" w:hAnsi="Inter Medium"/>
                        <w:i w:val="0"/>
                        <w:iCs w:val="0"/>
                        <w:highlight w:val="yellow"/>
                      </w:rPr>
                      <w:t>insert country name</w:t>
                    </w:r>
                    <w:r w:rsidRPr="00165973">
                      <w:rPr>
                        <w:rFonts w:ascii="Inter Medium" w:hAnsi="Inter Medium"/>
                        <w:i w:val="0"/>
                        <w:iCs w:val="0"/>
                      </w:rPr>
                      <w:t>] – [</w:t>
                    </w:r>
                    <w:r w:rsidRPr="00370A96">
                      <w:rPr>
                        <w:rFonts w:ascii="Inter Medium" w:hAnsi="Inter Medium"/>
                        <w:i w:val="0"/>
                        <w:iCs w:val="0"/>
                        <w:highlight w:val="yellow"/>
                      </w:rPr>
                      <w:t>date</w:t>
                    </w:r>
                    <w:r w:rsidRPr="00165973">
                      <w:rPr>
                        <w:rFonts w:ascii="Inter Medium" w:hAnsi="Inter Medium"/>
                        <w:i w:val="0"/>
                        <w:iCs w:val="0"/>
                      </w:rPr>
                      <w:t>]</w:t>
                    </w:r>
                  </w:p>
                </w:txbxContent>
              </v:textbox>
              <w10:wrap anchorx="margin"/>
            </v:shape>
          </w:pict>
        </mc:Fallback>
      </mc:AlternateContent>
    </w:r>
    <w:r w:rsidR="00165973">
      <w:rPr>
        <w:noProof/>
      </w:rPr>
      <w:drawing>
        <wp:anchor distT="0" distB="0" distL="114300" distR="114300" simplePos="0" relativeHeight="251654144" behindDoc="0" locked="0" layoutInCell="1" allowOverlap="1" wp14:anchorId="478B9AC7" wp14:editId="5B630D3E">
          <wp:simplePos x="0" y="0"/>
          <wp:positionH relativeFrom="column">
            <wp:posOffset>-314325</wp:posOffset>
          </wp:positionH>
          <wp:positionV relativeFrom="paragraph">
            <wp:posOffset>41275</wp:posOffset>
          </wp:positionV>
          <wp:extent cx="6445250" cy="1191895"/>
          <wp:effectExtent l="0" t="0" r="0" b="0"/>
          <wp:wrapNone/>
          <wp:docPr id="332232489" name="Picture 332232489"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445250" cy="1191895"/>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4F99A" w14:textId="1A754C5A" w:rsidR="00F0026A" w:rsidRDefault="00D57110">
    <w:pPr>
      <w:pStyle w:val="Footer"/>
    </w:pPr>
    <w:r>
      <w:rPr>
        <w:noProof/>
      </w:rPr>
      <mc:AlternateContent>
        <mc:Choice Requires="wps">
          <w:drawing>
            <wp:anchor distT="0" distB="0" distL="114300" distR="114300" simplePos="0" relativeHeight="251662336" behindDoc="0" locked="0" layoutInCell="1" allowOverlap="1" wp14:anchorId="317D1F89" wp14:editId="3657A83E">
              <wp:simplePos x="0" y="0"/>
              <wp:positionH relativeFrom="margin">
                <wp:posOffset>5725633</wp:posOffset>
              </wp:positionH>
              <wp:positionV relativeFrom="paragraph">
                <wp:posOffset>529811</wp:posOffset>
              </wp:positionV>
              <wp:extent cx="3538855" cy="284392"/>
              <wp:effectExtent l="0" t="0" r="4445" b="5715"/>
              <wp:wrapNone/>
              <wp:docPr id="18" name="Text Box 18"/>
              <wp:cNvGraphicFramePr/>
              <a:graphic xmlns:a="http://schemas.openxmlformats.org/drawingml/2006/main">
                <a:graphicData uri="http://schemas.microsoft.com/office/word/2010/wordprocessingShape">
                  <wps:wsp>
                    <wps:cNvSpPr txBox="1"/>
                    <wps:spPr>
                      <a:xfrm>
                        <a:off x="0" y="0"/>
                        <a:ext cx="3538855" cy="284392"/>
                      </a:xfrm>
                      <a:prstGeom prst="rect">
                        <a:avLst/>
                      </a:prstGeom>
                      <a:solidFill>
                        <a:schemeClr val="lt1"/>
                      </a:solidFill>
                      <a:ln w="6350">
                        <a:noFill/>
                      </a:ln>
                    </wps:spPr>
                    <wps:txbx>
                      <w:txbxContent>
                        <w:p w14:paraId="11DE0F5A" w14:textId="67DE1A7D" w:rsidR="00F0026A" w:rsidRPr="00165973" w:rsidRDefault="00F0026A" w:rsidP="00165973">
                          <w:pPr>
                            <w:pStyle w:val="Heading4"/>
                            <w:rPr>
                              <w:rFonts w:ascii="Inter Medium" w:hAnsi="Inter Medium"/>
                              <w:i w:val="0"/>
                              <w:iCs w:val="0"/>
                            </w:rPr>
                          </w:pPr>
                          <w:r w:rsidRPr="00165973">
                            <w:rPr>
                              <w:rFonts w:ascii="Inter Medium" w:hAnsi="Inter Medium"/>
                              <w:i w:val="0"/>
                              <w:iCs w:val="0"/>
                            </w:rPr>
                            <w:t>CCCM</w:t>
                          </w:r>
                          <w:r w:rsidR="00D57110">
                            <w:rPr>
                              <w:rFonts w:ascii="Inter Medium" w:hAnsi="Inter Medium"/>
                              <w:i w:val="0"/>
                              <w:iCs w:val="0"/>
                            </w:rPr>
                            <w:t xml:space="preserve"> Cluster Response</w:t>
                          </w:r>
                          <w:r w:rsidRPr="00165973">
                            <w:rPr>
                              <w:rFonts w:ascii="Inter Medium" w:hAnsi="Inter Medium"/>
                              <w:i w:val="0"/>
                              <w:iCs w:val="0"/>
                            </w:rPr>
                            <w:t xml:space="preserve"> Strategy – [</w:t>
                          </w:r>
                          <w:r w:rsidRPr="00D57110">
                            <w:rPr>
                              <w:rFonts w:ascii="Inter Medium" w:hAnsi="Inter Medium"/>
                              <w:i w:val="0"/>
                              <w:iCs w:val="0"/>
                              <w:highlight w:val="yellow"/>
                            </w:rPr>
                            <w:t>insert country name</w:t>
                          </w:r>
                          <w:r w:rsidRPr="00165973">
                            <w:rPr>
                              <w:rFonts w:ascii="Inter Medium" w:hAnsi="Inter Medium"/>
                              <w:i w:val="0"/>
                              <w:iCs w:val="0"/>
                            </w:rPr>
                            <w:t xml:space="preserve">] </w:t>
                          </w:r>
                          <w:r w:rsidR="00165973" w:rsidRPr="00165973">
                            <w:rPr>
                              <w:rFonts w:ascii="Inter Medium" w:hAnsi="Inter Medium"/>
                              <w:i w:val="0"/>
                              <w:iCs w:val="0"/>
                            </w:rPr>
                            <w:t>–</w:t>
                          </w:r>
                          <w:r w:rsidRPr="00165973">
                            <w:rPr>
                              <w:rFonts w:ascii="Inter Medium" w:hAnsi="Inter Medium"/>
                              <w:i w:val="0"/>
                              <w:iCs w:val="0"/>
                            </w:rPr>
                            <w:t xml:space="preserve"> </w:t>
                          </w:r>
                          <w:r w:rsidR="00165973" w:rsidRPr="00165973">
                            <w:rPr>
                              <w:rFonts w:ascii="Inter Medium" w:hAnsi="Inter Medium"/>
                              <w:i w:val="0"/>
                              <w:iCs w:val="0"/>
                            </w:rPr>
                            <w:t>[</w:t>
                          </w:r>
                          <w:r w:rsidR="00165973" w:rsidRPr="00D57110">
                            <w:rPr>
                              <w:rFonts w:ascii="Inter Medium" w:hAnsi="Inter Medium"/>
                              <w:i w:val="0"/>
                              <w:iCs w:val="0"/>
                              <w:highlight w:val="yellow"/>
                            </w:rPr>
                            <w:t>date</w:t>
                          </w:r>
                          <w:r w:rsidR="00165973" w:rsidRPr="00165973">
                            <w:rPr>
                              <w:rFonts w:ascii="Inter Medium" w:hAnsi="Inter Medium"/>
                              <w:i w:val="0"/>
                              <w:iCs w:val="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7D1F89" id="_x0000_t202" coordsize="21600,21600" o:spt="202" path="m,l,21600r21600,l21600,xe">
              <v:stroke joinstyle="miter"/>
              <v:path gradientshapeok="t" o:connecttype="rect"/>
            </v:shapetype>
            <v:shape id="Text Box 18" o:spid="_x0000_s1027" type="#_x0000_t202" style="position:absolute;margin-left:450.85pt;margin-top:41.7pt;width:278.65pt;height:22.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" fillcolor="white [3201]" stroked="f" strokeweight=".5pt">
              <v:textbox>
                <w:txbxContent>
                  <w:p w14:paraId="11DE0F5A" w14:textId="67DE1A7D" w:rsidR="00F0026A" w:rsidRPr="00165973" w:rsidRDefault="00F0026A" w:rsidP="00165973">
                    <w:pPr>
                      <w:pStyle w:val="Heading4"/>
                      <w:rPr>
                        <w:rFonts w:ascii="Inter Medium" w:hAnsi="Inter Medium"/>
                        <w:i w:val="0"/>
                        <w:iCs w:val="0"/>
                      </w:rPr>
                    </w:pPr>
                    <w:r w:rsidRPr="00165973">
                      <w:rPr>
                        <w:rFonts w:ascii="Inter Medium" w:hAnsi="Inter Medium"/>
                        <w:i w:val="0"/>
                        <w:iCs w:val="0"/>
                      </w:rPr>
                      <w:t>CCCM</w:t>
                    </w:r>
                    <w:r w:rsidR="00D57110">
                      <w:rPr>
                        <w:rFonts w:ascii="Inter Medium" w:hAnsi="Inter Medium"/>
                        <w:i w:val="0"/>
                        <w:iCs w:val="0"/>
                      </w:rPr>
                      <w:t xml:space="preserve"> Cluster Response</w:t>
                    </w:r>
                    <w:r w:rsidRPr="00165973">
                      <w:rPr>
                        <w:rFonts w:ascii="Inter Medium" w:hAnsi="Inter Medium"/>
                        <w:i w:val="0"/>
                        <w:iCs w:val="0"/>
                      </w:rPr>
                      <w:t xml:space="preserve"> Strategy – [</w:t>
                    </w:r>
                    <w:r w:rsidRPr="00D57110">
                      <w:rPr>
                        <w:rFonts w:ascii="Inter Medium" w:hAnsi="Inter Medium"/>
                        <w:i w:val="0"/>
                        <w:iCs w:val="0"/>
                        <w:highlight w:val="yellow"/>
                      </w:rPr>
                      <w:t>insert country name</w:t>
                    </w:r>
                    <w:r w:rsidRPr="00165973">
                      <w:rPr>
                        <w:rFonts w:ascii="Inter Medium" w:hAnsi="Inter Medium"/>
                        <w:i w:val="0"/>
                        <w:iCs w:val="0"/>
                      </w:rPr>
                      <w:t xml:space="preserve">] </w:t>
                    </w:r>
                    <w:r w:rsidR="00165973" w:rsidRPr="00165973">
                      <w:rPr>
                        <w:rFonts w:ascii="Inter Medium" w:hAnsi="Inter Medium"/>
                        <w:i w:val="0"/>
                        <w:iCs w:val="0"/>
                      </w:rPr>
                      <w:t>–</w:t>
                    </w:r>
                    <w:r w:rsidRPr="00165973">
                      <w:rPr>
                        <w:rFonts w:ascii="Inter Medium" w:hAnsi="Inter Medium"/>
                        <w:i w:val="0"/>
                        <w:iCs w:val="0"/>
                      </w:rPr>
                      <w:t xml:space="preserve"> </w:t>
                    </w:r>
                    <w:r w:rsidR="00165973" w:rsidRPr="00165973">
                      <w:rPr>
                        <w:rFonts w:ascii="Inter Medium" w:hAnsi="Inter Medium"/>
                        <w:i w:val="0"/>
                        <w:iCs w:val="0"/>
                      </w:rPr>
                      <w:t>[</w:t>
                    </w:r>
                    <w:r w:rsidR="00165973" w:rsidRPr="00D57110">
                      <w:rPr>
                        <w:rFonts w:ascii="Inter Medium" w:hAnsi="Inter Medium"/>
                        <w:i w:val="0"/>
                        <w:iCs w:val="0"/>
                        <w:highlight w:val="yellow"/>
                      </w:rPr>
                      <w:t>date</w:t>
                    </w:r>
                    <w:r w:rsidR="00165973" w:rsidRPr="00165973">
                      <w:rPr>
                        <w:rFonts w:ascii="Inter Medium" w:hAnsi="Inter Medium"/>
                        <w:i w:val="0"/>
                        <w:iCs w:val="0"/>
                      </w:rPr>
                      <w:t>]</w:t>
                    </w:r>
                  </w:p>
                </w:txbxContent>
              </v:textbox>
              <w10:wrap anchorx="margin"/>
            </v:shape>
          </w:pict>
        </mc:Fallback>
      </mc:AlternateContent>
    </w:r>
    <w:r>
      <w:rPr>
        <w:noProof/>
      </w:rPr>
      <w:drawing>
        <wp:anchor distT="0" distB="0" distL="114300" distR="114300" simplePos="0" relativeHeight="251658240" behindDoc="0" locked="0" layoutInCell="1" allowOverlap="1" wp14:anchorId="2167A5CD" wp14:editId="44377EDA">
          <wp:simplePos x="0" y="0"/>
          <wp:positionH relativeFrom="column">
            <wp:posOffset>-109693</wp:posOffset>
          </wp:positionH>
          <wp:positionV relativeFrom="paragraph">
            <wp:posOffset>182245</wp:posOffset>
          </wp:positionV>
          <wp:extent cx="9557639" cy="98534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extLst>
                      <a:ext uri="{28A0092B-C50C-407E-A947-70E740481C1C}">
                        <a14:useLocalDpi xmlns:a14="http://schemas.microsoft.com/office/drawing/2010/main" val="0"/>
                      </a:ext>
                    </a:extLst>
                  </a:blip>
                  <a:stretch>
                    <a:fillRect/>
                  </a:stretch>
                </pic:blipFill>
                <pic:spPr>
                  <a:xfrm>
                    <a:off x="0" y="0"/>
                    <a:ext cx="9557639" cy="98534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B90C4" w14:textId="77777777" w:rsidR="00CF3B4E" w:rsidRDefault="00CF3B4E" w:rsidP="00F7119F">
      <w:r>
        <w:separator/>
      </w:r>
    </w:p>
  </w:footnote>
  <w:footnote w:type="continuationSeparator" w:id="0">
    <w:p w14:paraId="1A83154D" w14:textId="77777777" w:rsidR="00CF3B4E" w:rsidRDefault="00CF3B4E" w:rsidP="00F7119F">
      <w:r>
        <w:continuationSeparator/>
      </w:r>
    </w:p>
  </w:footnote>
  <w:footnote w:type="continuationNotice" w:id="1">
    <w:p w14:paraId="6232516D" w14:textId="77777777" w:rsidR="00CC38BA" w:rsidRDefault="00CC38B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40DBF"/>
    <w:multiLevelType w:val="hybridMultilevel"/>
    <w:tmpl w:val="1EE001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BEA374A"/>
    <w:multiLevelType w:val="hybridMultilevel"/>
    <w:tmpl w:val="AA841ACC"/>
    <w:lvl w:ilvl="0" w:tplc="660E9BC8">
      <w:start w:val="1"/>
      <w:numFmt w:val="bullet"/>
      <w:lvlText w:val=""/>
      <w:lvlJc w:val="left"/>
      <w:pPr>
        <w:ind w:left="720" w:hanging="360"/>
      </w:pPr>
      <w:rPr>
        <w:rFonts w:ascii="Symbol" w:hAnsi="Symbol" w:hint="default"/>
      </w:rPr>
    </w:lvl>
    <w:lvl w:ilvl="1" w:tplc="B114DB44">
      <w:start w:val="1"/>
      <w:numFmt w:val="bullet"/>
      <w:lvlText w:val="o"/>
      <w:lvlJc w:val="left"/>
      <w:pPr>
        <w:ind w:left="1440" w:hanging="360"/>
      </w:pPr>
      <w:rPr>
        <w:rFonts w:ascii="Courier New" w:hAnsi="Courier New" w:hint="default"/>
      </w:rPr>
    </w:lvl>
    <w:lvl w:ilvl="2" w:tplc="4656C6AC">
      <w:start w:val="1"/>
      <w:numFmt w:val="bullet"/>
      <w:lvlText w:val=""/>
      <w:lvlJc w:val="left"/>
      <w:pPr>
        <w:ind w:left="2160" w:hanging="360"/>
      </w:pPr>
      <w:rPr>
        <w:rFonts w:ascii="Wingdings" w:hAnsi="Wingdings" w:hint="default"/>
      </w:rPr>
    </w:lvl>
    <w:lvl w:ilvl="3" w:tplc="2E003350">
      <w:start w:val="1"/>
      <w:numFmt w:val="bullet"/>
      <w:lvlText w:val=""/>
      <w:lvlJc w:val="left"/>
      <w:pPr>
        <w:ind w:left="2880" w:hanging="360"/>
      </w:pPr>
      <w:rPr>
        <w:rFonts w:ascii="Symbol" w:hAnsi="Symbol" w:hint="default"/>
      </w:rPr>
    </w:lvl>
    <w:lvl w:ilvl="4" w:tplc="F5683322">
      <w:start w:val="1"/>
      <w:numFmt w:val="bullet"/>
      <w:lvlText w:val="o"/>
      <w:lvlJc w:val="left"/>
      <w:pPr>
        <w:ind w:left="3600" w:hanging="360"/>
      </w:pPr>
      <w:rPr>
        <w:rFonts w:ascii="Courier New" w:hAnsi="Courier New" w:hint="default"/>
      </w:rPr>
    </w:lvl>
    <w:lvl w:ilvl="5" w:tplc="E5F4777C">
      <w:start w:val="1"/>
      <w:numFmt w:val="bullet"/>
      <w:lvlText w:val=""/>
      <w:lvlJc w:val="left"/>
      <w:pPr>
        <w:ind w:left="4320" w:hanging="360"/>
      </w:pPr>
      <w:rPr>
        <w:rFonts w:ascii="Wingdings" w:hAnsi="Wingdings" w:hint="default"/>
      </w:rPr>
    </w:lvl>
    <w:lvl w:ilvl="6" w:tplc="6136E5FE">
      <w:start w:val="1"/>
      <w:numFmt w:val="bullet"/>
      <w:lvlText w:val=""/>
      <w:lvlJc w:val="left"/>
      <w:pPr>
        <w:ind w:left="5040" w:hanging="360"/>
      </w:pPr>
      <w:rPr>
        <w:rFonts w:ascii="Symbol" w:hAnsi="Symbol" w:hint="default"/>
      </w:rPr>
    </w:lvl>
    <w:lvl w:ilvl="7" w:tplc="05EC9CAC">
      <w:start w:val="1"/>
      <w:numFmt w:val="bullet"/>
      <w:lvlText w:val="o"/>
      <w:lvlJc w:val="left"/>
      <w:pPr>
        <w:ind w:left="5760" w:hanging="360"/>
      </w:pPr>
      <w:rPr>
        <w:rFonts w:ascii="Courier New" w:hAnsi="Courier New" w:hint="default"/>
      </w:rPr>
    </w:lvl>
    <w:lvl w:ilvl="8" w:tplc="FCB2F77A">
      <w:start w:val="1"/>
      <w:numFmt w:val="bullet"/>
      <w:lvlText w:val=""/>
      <w:lvlJc w:val="left"/>
      <w:pPr>
        <w:ind w:left="6480" w:hanging="360"/>
      </w:pPr>
      <w:rPr>
        <w:rFonts w:ascii="Wingdings" w:hAnsi="Wingdings" w:hint="default"/>
      </w:rPr>
    </w:lvl>
  </w:abstractNum>
  <w:abstractNum w:abstractNumId="2" w15:restartNumberingAfterBreak="0">
    <w:nsid w:val="0EC60102"/>
    <w:multiLevelType w:val="hybridMultilevel"/>
    <w:tmpl w:val="793ECFBC"/>
    <w:lvl w:ilvl="0" w:tplc="5190753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874506"/>
    <w:multiLevelType w:val="hybridMultilevel"/>
    <w:tmpl w:val="FFFFFFFF"/>
    <w:lvl w:ilvl="0" w:tplc="6A0840E4">
      <w:start w:val="1"/>
      <w:numFmt w:val="bullet"/>
      <w:lvlText w:val=""/>
      <w:lvlJc w:val="left"/>
      <w:pPr>
        <w:ind w:left="720" w:hanging="360"/>
      </w:pPr>
      <w:rPr>
        <w:rFonts w:ascii="Symbol" w:hAnsi="Symbol" w:hint="default"/>
      </w:rPr>
    </w:lvl>
    <w:lvl w:ilvl="1" w:tplc="D9E4B97C">
      <w:start w:val="1"/>
      <w:numFmt w:val="bullet"/>
      <w:lvlText w:val="o"/>
      <w:lvlJc w:val="left"/>
      <w:pPr>
        <w:ind w:left="1440" w:hanging="360"/>
      </w:pPr>
      <w:rPr>
        <w:rFonts w:ascii="Symbol" w:hAnsi="Symbol" w:hint="default"/>
      </w:rPr>
    </w:lvl>
    <w:lvl w:ilvl="2" w:tplc="639CF49C">
      <w:start w:val="1"/>
      <w:numFmt w:val="bullet"/>
      <w:lvlText w:val=""/>
      <w:lvlJc w:val="left"/>
      <w:pPr>
        <w:ind w:left="2160" w:hanging="360"/>
      </w:pPr>
      <w:rPr>
        <w:rFonts w:ascii="Wingdings" w:hAnsi="Wingdings" w:hint="default"/>
      </w:rPr>
    </w:lvl>
    <w:lvl w:ilvl="3" w:tplc="933ABF10">
      <w:start w:val="1"/>
      <w:numFmt w:val="bullet"/>
      <w:lvlText w:val=""/>
      <w:lvlJc w:val="left"/>
      <w:pPr>
        <w:ind w:left="2880" w:hanging="360"/>
      </w:pPr>
      <w:rPr>
        <w:rFonts w:ascii="Symbol" w:hAnsi="Symbol" w:hint="default"/>
      </w:rPr>
    </w:lvl>
    <w:lvl w:ilvl="4" w:tplc="7A021E96">
      <w:start w:val="1"/>
      <w:numFmt w:val="bullet"/>
      <w:lvlText w:val="o"/>
      <w:lvlJc w:val="left"/>
      <w:pPr>
        <w:ind w:left="3600" w:hanging="360"/>
      </w:pPr>
      <w:rPr>
        <w:rFonts w:ascii="Courier New" w:hAnsi="Courier New" w:hint="default"/>
      </w:rPr>
    </w:lvl>
    <w:lvl w:ilvl="5" w:tplc="C082C1BC">
      <w:start w:val="1"/>
      <w:numFmt w:val="bullet"/>
      <w:lvlText w:val=""/>
      <w:lvlJc w:val="left"/>
      <w:pPr>
        <w:ind w:left="4320" w:hanging="360"/>
      </w:pPr>
      <w:rPr>
        <w:rFonts w:ascii="Wingdings" w:hAnsi="Wingdings" w:hint="default"/>
      </w:rPr>
    </w:lvl>
    <w:lvl w:ilvl="6" w:tplc="C95C64D0">
      <w:start w:val="1"/>
      <w:numFmt w:val="bullet"/>
      <w:lvlText w:val=""/>
      <w:lvlJc w:val="left"/>
      <w:pPr>
        <w:ind w:left="5040" w:hanging="360"/>
      </w:pPr>
      <w:rPr>
        <w:rFonts w:ascii="Symbol" w:hAnsi="Symbol" w:hint="default"/>
      </w:rPr>
    </w:lvl>
    <w:lvl w:ilvl="7" w:tplc="1B3E7108">
      <w:start w:val="1"/>
      <w:numFmt w:val="bullet"/>
      <w:lvlText w:val="o"/>
      <w:lvlJc w:val="left"/>
      <w:pPr>
        <w:ind w:left="5760" w:hanging="360"/>
      </w:pPr>
      <w:rPr>
        <w:rFonts w:ascii="Courier New" w:hAnsi="Courier New" w:hint="default"/>
      </w:rPr>
    </w:lvl>
    <w:lvl w:ilvl="8" w:tplc="CA06D3F4">
      <w:start w:val="1"/>
      <w:numFmt w:val="bullet"/>
      <w:lvlText w:val=""/>
      <w:lvlJc w:val="left"/>
      <w:pPr>
        <w:ind w:left="6480" w:hanging="360"/>
      </w:pPr>
      <w:rPr>
        <w:rFonts w:ascii="Wingdings" w:hAnsi="Wingdings" w:hint="default"/>
      </w:rPr>
    </w:lvl>
  </w:abstractNum>
  <w:abstractNum w:abstractNumId="4" w15:restartNumberingAfterBreak="0">
    <w:nsid w:val="127369F3"/>
    <w:multiLevelType w:val="hybridMultilevel"/>
    <w:tmpl w:val="679AF01E"/>
    <w:lvl w:ilvl="0" w:tplc="B9F47FD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395546"/>
    <w:multiLevelType w:val="hybridMultilevel"/>
    <w:tmpl w:val="DE0AAE2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43C44B2"/>
    <w:multiLevelType w:val="hybridMultilevel"/>
    <w:tmpl w:val="2B10879E"/>
    <w:lvl w:ilvl="0" w:tplc="B3348164">
      <w:start w:val="1"/>
      <w:numFmt w:val="bullet"/>
      <w:pStyle w:val="NoSpacing"/>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513835"/>
    <w:multiLevelType w:val="hybridMultilevel"/>
    <w:tmpl w:val="FFFFFFFF"/>
    <w:lvl w:ilvl="0" w:tplc="AD74D096">
      <w:start w:val="1"/>
      <w:numFmt w:val="bullet"/>
      <w:lvlText w:val="·"/>
      <w:lvlJc w:val="left"/>
      <w:pPr>
        <w:ind w:left="720" w:hanging="360"/>
      </w:pPr>
      <w:rPr>
        <w:rFonts w:ascii="Symbol" w:hAnsi="Symbol" w:hint="default"/>
      </w:rPr>
    </w:lvl>
    <w:lvl w:ilvl="1" w:tplc="A5E497E8">
      <w:start w:val="1"/>
      <w:numFmt w:val="bullet"/>
      <w:lvlText w:val="o"/>
      <w:lvlJc w:val="left"/>
      <w:pPr>
        <w:ind w:left="1440" w:hanging="360"/>
      </w:pPr>
      <w:rPr>
        <w:rFonts w:ascii="Courier New" w:hAnsi="Courier New" w:hint="default"/>
      </w:rPr>
    </w:lvl>
    <w:lvl w:ilvl="2" w:tplc="4B043CB4">
      <w:start w:val="1"/>
      <w:numFmt w:val="bullet"/>
      <w:lvlText w:val=""/>
      <w:lvlJc w:val="left"/>
      <w:pPr>
        <w:ind w:left="2160" w:hanging="360"/>
      </w:pPr>
      <w:rPr>
        <w:rFonts w:ascii="Wingdings" w:hAnsi="Wingdings" w:hint="default"/>
      </w:rPr>
    </w:lvl>
    <w:lvl w:ilvl="3" w:tplc="360A9DDE">
      <w:start w:val="1"/>
      <w:numFmt w:val="bullet"/>
      <w:lvlText w:val=""/>
      <w:lvlJc w:val="left"/>
      <w:pPr>
        <w:ind w:left="2880" w:hanging="360"/>
      </w:pPr>
      <w:rPr>
        <w:rFonts w:ascii="Symbol" w:hAnsi="Symbol" w:hint="default"/>
      </w:rPr>
    </w:lvl>
    <w:lvl w:ilvl="4" w:tplc="FD6E23B2">
      <w:start w:val="1"/>
      <w:numFmt w:val="bullet"/>
      <w:lvlText w:val="o"/>
      <w:lvlJc w:val="left"/>
      <w:pPr>
        <w:ind w:left="3600" w:hanging="360"/>
      </w:pPr>
      <w:rPr>
        <w:rFonts w:ascii="Courier New" w:hAnsi="Courier New" w:hint="default"/>
      </w:rPr>
    </w:lvl>
    <w:lvl w:ilvl="5" w:tplc="A6349DBC">
      <w:start w:val="1"/>
      <w:numFmt w:val="bullet"/>
      <w:lvlText w:val=""/>
      <w:lvlJc w:val="left"/>
      <w:pPr>
        <w:ind w:left="4320" w:hanging="360"/>
      </w:pPr>
      <w:rPr>
        <w:rFonts w:ascii="Wingdings" w:hAnsi="Wingdings" w:hint="default"/>
      </w:rPr>
    </w:lvl>
    <w:lvl w:ilvl="6" w:tplc="E2D49AEE">
      <w:start w:val="1"/>
      <w:numFmt w:val="bullet"/>
      <w:lvlText w:val=""/>
      <w:lvlJc w:val="left"/>
      <w:pPr>
        <w:ind w:left="5040" w:hanging="360"/>
      </w:pPr>
      <w:rPr>
        <w:rFonts w:ascii="Symbol" w:hAnsi="Symbol" w:hint="default"/>
      </w:rPr>
    </w:lvl>
    <w:lvl w:ilvl="7" w:tplc="4A68F64E">
      <w:start w:val="1"/>
      <w:numFmt w:val="bullet"/>
      <w:lvlText w:val="o"/>
      <w:lvlJc w:val="left"/>
      <w:pPr>
        <w:ind w:left="5760" w:hanging="360"/>
      </w:pPr>
      <w:rPr>
        <w:rFonts w:ascii="Courier New" w:hAnsi="Courier New" w:hint="default"/>
      </w:rPr>
    </w:lvl>
    <w:lvl w:ilvl="8" w:tplc="A1AE1F96">
      <w:start w:val="1"/>
      <w:numFmt w:val="bullet"/>
      <w:lvlText w:val=""/>
      <w:lvlJc w:val="left"/>
      <w:pPr>
        <w:ind w:left="6480" w:hanging="360"/>
      </w:pPr>
      <w:rPr>
        <w:rFonts w:ascii="Wingdings" w:hAnsi="Wingdings" w:hint="default"/>
      </w:rPr>
    </w:lvl>
  </w:abstractNum>
  <w:abstractNum w:abstractNumId="8" w15:restartNumberingAfterBreak="0">
    <w:nsid w:val="2DA3DE6A"/>
    <w:multiLevelType w:val="hybridMultilevel"/>
    <w:tmpl w:val="FFFFFFFF"/>
    <w:lvl w:ilvl="0" w:tplc="EDD0019C">
      <w:start w:val="1"/>
      <w:numFmt w:val="bullet"/>
      <w:lvlText w:val="·"/>
      <w:lvlJc w:val="left"/>
      <w:pPr>
        <w:ind w:left="720" w:hanging="360"/>
      </w:pPr>
      <w:rPr>
        <w:rFonts w:ascii="Symbol" w:hAnsi="Symbol" w:hint="default"/>
      </w:rPr>
    </w:lvl>
    <w:lvl w:ilvl="1" w:tplc="18307034">
      <w:start w:val="1"/>
      <w:numFmt w:val="bullet"/>
      <w:lvlText w:val="o"/>
      <w:lvlJc w:val="left"/>
      <w:pPr>
        <w:ind w:left="1440" w:hanging="360"/>
      </w:pPr>
      <w:rPr>
        <w:rFonts w:ascii="Courier New" w:hAnsi="Courier New" w:hint="default"/>
      </w:rPr>
    </w:lvl>
    <w:lvl w:ilvl="2" w:tplc="1F02E4FE">
      <w:start w:val="1"/>
      <w:numFmt w:val="bullet"/>
      <w:lvlText w:val=""/>
      <w:lvlJc w:val="left"/>
      <w:pPr>
        <w:ind w:left="2160" w:hanging="360"/>
      </w:pPr>
      <w:rPr>
        <w:rFonts w:ascii="Wingdings" w:hAnsi="Wingdings" w:hint="default"/>
      </w:rPr>
    </w:lvl>
    <w:lvl w:ilvl="3" w:tplc="67BAE0BE">
      <w:start w:val="1"/>
      <w:numFmt w:val="bullet"/>
      <w:lvlText w:val=""/>
      <w:lvlJc w:val="left"/>
      <w:pPr>
        <w:ind w:left="2880" w:hanging="360"/>
      </w:pPr>
      <w:rPr>
        <w:rFonts w:ascii="Symbol" w:hAnsi="Symbol" w:hint="default"/>
      </w:rPr>
    </w:lvl>
    <w:lvl w:ilvl="4" w:tplc="9EC2ED46">
      <w:start w:val="1"/>
      <w:numFmt w:val="bullet"/>
      <w:lvlText w:val="o"/>
      <w:lvlJc w:val="left"/>
      <w:pPr>
        <w:ind w:left="3600" w:hanging="360"/>
      </w:pPr>
      <w:rPr>
        <w:rFonts w:ascii="Courier New" w:hAnsi="Courier New" w:hint="default"/>
      </w:rPr>
    </w:lvl>
    <w:lvl w:ilvl="5" w:tplc="384051A2">
      <w:start w:val="1"/>
      <w:numFmt w:val="bullet"/>
      <w:lvlText w:val=""/>
      <w:lvlJc w:val="left"/>
      <w:pPr>
        <w:ind w:left="4320" w:hanging="360"/>
      </w:pPr>
      <w:rPr>
        <w:rFonts w:ascii="Wingdings" w:hAnsi="Wingdings" w:hint="default"/>
      </w:rPr>
    </w:lvl>
    <w:lvl w:ilvl="6" w:tplc="211A3998">
      <w:start w:val="1"/>
      <w:numFmt w:val="bullet"/>
      <w:lvlText w:val=""/>
      <w:lvlJc w:val="left"/>
      <w:pPr>
        <w:ind w:left="5040" w:hanging="360"/>
      </w:pPr>
      <w:rPr>
        <w:rFonts w:ascii="Symbol" w:hAnsi="Symbol" w:hint="default"/>
      </w:rPr>
    </w:lvl>
    <w:lvl w:ilvl="7" w:tplc="E7844592">
      <w:start w:val="1"/>
      <w:numFmt w:val="bullet"/>
      <w:lvlText w:val="o"/>
      <w:lvlJc w:val="left"/>
      <w:pPr>
        <w:ind w:left="5760" w:hanging="360"/>
      </w:pPr>
      <w:rPr>
        <w:rFonts w:ascii="Courier New" w:hAnsi="Courier New" w:hint="default"/>
      </w:rPr>
    </w:lvl>
    <w:lvl w:ilvl="8" w:tplc="56847BFC">
      <w:start w:val="1"/>
      <w:numFmt w:val="bullet"/>
      <w:lvlText w:val=""/>
      <w:lvlJc w:val="left"/>
      <w:pPr>
        <w:ind w:left="6480" w:hanging="360"/>
      </w:pPr>
      <w:rPr>
        <w:rFonts w:ascii="Wingdings" w:hAnsi="Wingdings" w:hint="default"/>
      </w:rPr>
    </w:lvl>
  </w:abstractNum>
  <w:abstractNum w:abstractNumId="9" w15:restartNumberingAfterBreak="0">
    <w:nsid w:val="383205D2"/>
    <w:multiLevelType w:val="hybridMultilevel"/>
    <w:tmpl w:val="6B46BDC0"/>
    <w:lvl w:ilvl="0" w:tplc="87AC72CC">
      <w:start w:val="1"/>
      <w:numFmt w:val="bullet"/>
      <w:lvlText w:val=""/>
      <w:lvlJc w:val="left"/>
      <w:pPr>
        <w:ind w:left="360" w:hanging="360"/>
      </w:pPr>
      <w:rPr>
        <w:rFonts w:ascii="Symbol" w:hAnsi="Symbol" w:hint="default"/>
        <w:b/>
        <w:i w:val="0"/>
        <w:color w:val="1B657C"/>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89677F"/>
    <w:multiLevelType w:val="hybridMultilevel"/>
    <w:tmpl w:val="99306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D88598E"/>
    <w:multiLevelType w:val="hybridMultilevel"/>
    <w:tmpl w:val="D56417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D25970"/>
    <w:multiLevelType w:val="hybridMultilevel"/>
    <w:tmpl w:val="DC6CB29A"/>
    <w:lvl w:ilvl="0" w:tplc="5190753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073D06"/>
    <w:multiLevelType w:val="hybridMultilevel"/>
    <w:tmpl w:val="FFFFFFFF"/>
    <w:lvl w:ilvl="0" w:tplc="98D47CD0">
      <w:start w:val="1"/>
      <w:numFmt w:val="bullet"/>
      <w:lvlText w:val=""/>
      <w:lvlJc w:val="left"/>
      <w:pPr>
        <w:ind w:left="720" w:hanging="360"/>
      </w:pPr>
      <w:rPr>
        <w:rFonts w:ascii="Symbol" w:hAnsi="Symbol" w:hint="default"/>
      </w:rPr>
    </w:lvl>
    <w:lvl w:ilvl="1" w:tplc="A066F7F6">
      <w:start w:val="1"/>
      <w:numFmt w:val="bullet"/>
      <w:lvlText w:val="o"/>
      <w:lvlJc w:val="left"/>
      <w:pPr>
        <w:ind w:left="1440" w:hanging="360"/>
      </w:pPr>
      <w:rPr>
        <w:rFonts w:ascii="Symbol" w:hAnsi="Symbol" w:hint="default"/>
      </w:rPr>
    </w:lvl>
    <w:lvl w:ilvl="2" w:tplc="4B3E192C">
      <w:start w:val="1"/>
      <w:numFmt w:val="bullet"/>
      <w:lvlText w:val=""/>
      <w:lvlJc w:val="left"/>
      <w:pPr>
        <w:ind w:left="2160" w:hanging="360"/>
      </w:pPr>
      <w:rPr>
        <w:rFonts w:ascii="Wingdings" w:hAnsi="Wingdings" w:hint="default"/>
      </w:rPr>
    </w:lvl>
    <w:lvl w:ilvl="3" w:tplc="EAEC0EE8">
      <w:start w:val="1"/>
      <w:numFmt w:val="bullet"/>
      <w:lvlText w:val=""/>
      <w:lvlJc w:val="left"/>
      <w:pPr>
        <w:ind w:left="2880" w:hanging="360"/>
      </w:pPr>
      <w:rPr>
        <w:rFonts w:ascii="Symbol" w:hAnsi="Symbol" w:hint="default"/>
      </w:rPr>
    </w:lvl>
    <w:lvl w:ilvl="4" w:tplc="50E6F078">
      <w:start w:val="1"/>
      <w:numFmt w:val="bullet"/>
      <w:lvlText w:val="o"/>
      <w:lvlJc w:val="left"/>
      <w:pPr>
        <w:ind w:left="3600" w:hanging="360"/>
      </w:pPr>
      <w:rPr>
        <w:rFonts w:ascii="Courier New" w:hAnsi="Courier New" w:hint="default"/>
      </w:rPr>
    </w:lvl>
    <w:lvl w:ilvl="5" w:tplc="AA9A7D24">
      <w:start w:val="1"/>
      <w:numFmt w:val="bullet"/>
      <w:lvlText w:val=""/>
      <w:lvlJc w:val="left"/>
      <w:pPr>
        <w:ind w:left="4320" w:hanging="360"/>
      </w:pPr>
      <w:rPr>
        <w:rFonts w:ascii="Wingdings" w:hAnsi="Wingdings" w:hint="default"/>
      </w:rPr>
    </w:lvl>
    <w:lvl w:ilvl="6" w:tplc="30BADA3E">
      <w:start w:val="1"/>
      <w:numFmt w:val="bullet"/>
      <w:lvlText w:val=""/>
      <w:lvlJc w:val="left"/>
      <w:pPr>
        <w:ind w:left="5040" w:hanging="360"/>
      </w:pPr>
      <w:rPr>
        <w:rFonts w:ascii="Symbol" w:hAnsi="Symbol" w:hint="default"/>
      </w:rPr>
    </w:lvl>
    <w:lvl w:ilvl="7" w:tplc="35D0C9F8">
      <w:start w:val="1"/>
      <w:numFmt w:val="bullet"/>
      <w:lvlText w:val="o"/>
      <w:lvlJc w:val="left"/>
      <w:pPr>
        <w:ind w:left="5760" w:hanging="360"/>
      </w:pPr>
      <w:rPr>
        <w:rFonts w:ascii="Courier New" w:hAnsi="Courier New" w:hint="default"/>
      </w:rPr>
    </w:lvl>
    <w:lvl w:ilvl="8" w:tplc="C0809D88">
      <w:start w:val="1"/>
      <w:numFmt w:val="bullet"/>
      <w:lvlText w:val=""/>
      <w:lvlJc w:val="left"/>
      <w:pPr>
        <w:ind w:left="6480" w:hanging="360"/>
      </w:pPr>
      <w:rPr>
        <w:rFonts w:ascii="Wingdings" w:hAnsi="Wingdings" w:hint="default"/>
      </w:rPr>
    </w:lvl>
  </w:abstractNum>
  <w:abstractNum w:abstractNumId="14" w15:restartNumberingAfterBreak="0">
    <w:nsid w:val="47C63ABD"/>
    <w:multiLevelType w:val="hybridMultilevel"/>
    <w:tmpl w:val="65D04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E326CD"/>
    <w:multiLevelType w:val="hybridMultilevel"/>
    <w:tmpl w:val="6AEEB6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2D444BF"/>
    <w:multiLevelType w:val="hybridMultilevel"/>
    <w:tmpl w:val="441C5E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9B24D9F"/>
    <w:multiLevelType w:val="hybridMultilevel"/>
    <w:tmpl w:val="FFFFFFFF"/>
    <w:lvl w:ilvl="0" w:tplc="6DBC5D76">
      <w:start w:val="1"/>
      <w:numFmt w:val="bullet"/>
      <w:lvlText w:val=""/>
      <w:lvlJc w:val="left"/>
      <w:pPr>
        <w:ind w:left="720" w:hanging="360"/>
      </w:pPr>
      <w:rPr>
        <w:rFonts w:ascii="Symbol" w:hAnsi="Symbol" w:hint="default"/>
      </w:rPr>
    </w:lvl>
    <w:lvl w:ilvl="1" w:tplc="0DA84AB2">
      <w:start w:val="1"/>
      <w:numFmt w:val="bullet"/>
      <w:lvlText w:val="o"/>
      <w:lvlJc w:val="left"/>
      <w:pPr>
        <w:ind w:left="1440" w:hanging="360"/>
      </w:pPr>
      <w:rPr>
        <w:rFonts w:ascii="Symbol" w:hAnsi="Symbol" w:hint="default"/>
      </w:rPr>
    </w:lvl>
    <w:lvl w:ilvl="2" w:tplc="F0DA7618">
      <w:start w:val="1"/>
      <w:numFmt w:val="bullet"/>
      <w:lvlText w:val=""/>
      <w:lvlJc w:val="left"/>
      <w:pPr>
        <w:ind w:left="2160" w:hanging="360"/>
      </w:pPr>
      <w:rPr>
        <w:rFonts w:ascii="Wingdings" w:hAnsi="Wingdings" w:hint="default"/>
      </w:rPr>
    </w:lvl>
    <w:lvl w:ilvl="3" w:tplc="10D66070">
      <w:start w:val="1"/>
      <w:numFmt w:val="bullet"/>
      <w:lvlText w:val=""/>
      <w:lvlJc w:val="left"/>
      <w:pPr>
        <w:ind w:left="2880" w:hanging="360"/>
      </w:pPr>
      <w:rPr>
        <w:rFonts w:ascii="Symbol" w:hAnsi="Symbol" w:hint="default"/>
      </w:rPr>
    </w:lvl>
    <w:lvl w:ilvl="4" w:tplc="41942C5E">
      <w:start w:val="1"/>
      <w:numFmt w:val="bullet"/>
      <w:lvlText w:val="o"/>
      <w:lvlJc w:val="left"/>
      <w:pPr>
        <w:ind w:left="3600" w:hanging="360"/>
      </w:pPr>
      <w:rPr>
        <w:rFonts w:ascii="Courier New" w:hAnsi="Courier New" w:hint="default"/>
      </w:rPr>
    </w:lvl>
    <w:lvl w:ilvl="5" w:tplc="7BEA4192">
      <w:start w:val="1"/>
      <w:numFmt w:val="bullet"/>
      <w:lvlText w:val=""/>
      <w:lvlJc w:val="left"/>
      <w:pPr>
        <w:ind w:left="4320" w:hanging="360"/>
      </w:pPr>
      <w:rPr>
        <w:rFonts w:ascii="Wingdings" w:hAnsi="Wingdings" w:hint="default"/>
      </w:rPr>
    </w:lvl>
    <w:lvl w:ilvl="6" w:tplc="F9D038FE">
      <w:start w:val="1"/>
      <w:numFmt w:val="bullet"/>
      <w:lvlText w:val=""/>
      <w:lvlJc w:val="left"/>
      <w:pPr>
        <w:ind w:left="5040" w:hanging="360"/>
      </w:pPr>
      <w:rPr>
        <w:rFonts w:ascii="Symbol" w:hAnsi="Symbol" w:hint="default"/>
      </w:rPr>
    </w:lvl>
    <w:lvl w:ilvl="7" w:tplc="D5F6DCD2">
      <w:start w:val="1"/>
      <w:numFmt w:val="bullet"/>
      <w:lvlText w:val="o"/>
      <w:lvlJc w:val="left"/>
      <w:pPr>
        <w:ind w:left="5760" w:hanging="360"/>
      </w:pPr>
      <w:rPr>
        <w:rFonts w:ascii="Courier New" w:hAnsi="Courier New" w:hint="default"/>
      </w:rPr>
    </w:lvl>
    <w:lvl w:ilvl="8" w:tplc="FEC8DD22">
      <w:start w:val="1"/>
      <w:numFmt w:val="bullet"/>
      <w:lvlText w:val=""/>
      <w:lvlJc w:val="left"/>
      <w:pPr>
        <w:ind w:left="6480" w:hanging="360"/>
      </w:pPr>
      <w:rPr>
        <w:rFonts w:ascii="Wingdings" w:hAnsi="Wingdings" w:hint="default"/>
      </w:rPr>
    </w:lvl>
  </w:abstractNum>
  <w:abstractNum w:abstractNumId="18" w15:restartNumberingAfterBreak="0">
    <w:nsid w:val="5E7463C8"/>
    <w:multiLevelType w:val="hybridMultilevel"/>
    <w:tmpl w:val="645EC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BB1225"/>
    <w:multiLevelType w:val="hybridMultilevel"/>
    <w:tmpl w:val="FFFFFFFF"/>
    <w:lvl w:ilvl="0" w:tplc="A7C013E0">
      <w:start w:val="1"/>
      <w:numFmt w:val="bullet"/>
      <w:lvlText w:val="·"/>
      <w:lvlJc w:val="left"/>
      <w:pPr>
        <w:ind w:left="720" w:hanging="360"/>
      </w:pPr>
      <w:rPr>
        <w:rFonts w:ascii="Symbol" w:hAnsi="Symbol" w:hint="default"/>
      </w:rPr>
    </w:lvl>
    <w:lvl w:ilvl="1" w:tplc="0048140C">
      <w:start w:val="1"/>
      <w:numFmt w:val="bullet"/>
      <w:lvlText w:val="o"/>
      <w:lvlJc w:val="left"/>
      <w:pPr>
        <w:ind w:left="1440" w:hanging="360"/>
      </w:pPr>
      <w:rPr>
        <w:rFonts w:ascii="Courier New" w:hAnsi="Courier New" w:hint="default"/>
      </w:rPr>
    </w:lvl>
    <w:lvl w:ilvl="2" w:tplc="77FED21C">
      <w:start w:val="1"/>
      <w:numFmt w:val="bullet"/>
      <w:lvlText w:val=""/>
      <w:lvlJc w:val="left"/>
      <w:pPr>
        <w:ind w:left="2160" w:hanging="360"/>
      </w:pPr>
      <w:rPr>
        <w:rFonts w:ascii="Wingdings" w:hAnsi="Wingdings" w:hint="default"/>
      </w:rPr>
    </w:lvl>
    <w:lvl w:ilvl="3" w:tplc="0BD8979E">
      <w:start w:val="1"/>
      <w:numFmt w:val="bullet"/>
      <w:lvlText w:val=""/>
      <w:lvlJc w:val="left"/>
      <w:pPr>
        <w:ind w:left="2880" w:hanging="360"/>
      </w:pPr>
      <w:rPr>
        <w:rFonts w:ascii="Symbol" w:hAnsi="Symbol" w:hint="default"/>
      </w:rPr>
    </w:lvl>
    <w:lvl w:ilvl="4" w:tplc="26DE7E68">
      <w:start w:val="1"/>
      <w:numFmt w:val="bullet"/>
      <w:lvlText w:val="o"/>
      <w:lvlJc w:val="left"/>
      <w:pPr>
        <w:ind w:left="3600" w:hanging="360"/>
      </w:pPr>
      <w:rPr>
        <w:rFonts w:ascii="Courier New" w:hAnsi="Courier New" w:hint="default"/>
      </w:rPr>
    </w:lvl>
    <w:lvl w:ilvl="5" w:tplc="DB7A5F9E">
      <w:start w:val="1"/>
      <w:numFmt w:val="bullet"/>
      <w:lvlText w:val=""/>
      <w:lvlJc w:val="left"/>
      <w:pPr>
        <w:ind w:left="4320" w:hanging="360"/>
      </w:pPr>
      <w:rPr>
        <w:rFonts w:ascii="Wingdings" w:hAnsi="Wingdings" w:hint="default"/>
      </w:rPr>
    </w:lvl>
    <w:lvl w:ilvl="6" w:tplc="A106EDA6">
      <w:start w:val="1"/>
      <w:numFmt w:val="bullet"/>
      <w:lvlText w:val=""/>
      <w:lvlJc w:val="left"/>
      <w:pPr>
        <w:ind w:left="5040" w:hanging="360"/>
      </w:pPr>
      <w:rPr>
        <w:rFonts w:ascii="Symbol" w:hAnsi="Symbol" w:hint="default"/>
      </w:rPr>
    </w:lvl>
    <w:lvl w:ilvl="7" w:tplc="B8426F92">
      <w:start w:val="1"/>
      <w:numFmt w:val="bullet"/>
      <w:lvlText w:val="o"/>
      <w:lvlJc w:val="left"/>
      <w:pPr>
        <w:ind w:left="5760" w:hanging="360"/>
      </w:pPr>
      <w:rPr>
        <w:rFonts w:ascii="Courier New" w:hAnsi="Courier New" w:hint="default"/>
      </w:rPr>
    </w:lvl>
    <w:lvl w:ilvl="8" w:tplc="A5FC5282">
      <w:start w:val="1"/>
      <w:numFmt w:val="bullet"/>
      <w:lvlText w:val=""/>
      <w:lvlJc w:val="left"/>
      <w:pPr>
        <w:ind w:left="6480" w:hanging="360"/>
      </w:pPr>
      <w:rPr>
        <w:rFonts w:ascii="Wingdings" w:hAnsi="Wingdings" w:hint="default"/>
      </w:rPr>
    </w:lvl>
  </w:abstractNum>
  <w:abstractNum w:abstractNumId="20" w15:restartNumberingAfterBreak="0">
    <w:nsid w:val="79DC2FEB"/>
    <w:multiLevelType w:val="hybridMultilevel"/>
    <w:tmpl w:val="050A9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D2B226"/>
    <w:multiLevelType w:val="hybridMultilevel"/>
    <w:tmpl w:val="FFFFFFFF"/>
    <w:lvl w:ilvl="0" w:tplc="7E6ED292">
      <w:start w:val="1"/>
      <w:numFmt w:val="bullet"/>
      <w:lvlText w:val=""/>
      <w:lvlJc w:val="left"/>
      <w:pPr>
        <w:ind w:left="720" w:hanging="360"/>
      </w:pPr>
      <w:rPr>
        <w:rFonts w:ascii="Symbol" w:hAnsi="Symbol" w:hint="default"/>
      </w:rPr>
    </w:lvl>
    <w:lvl w:ilvl="1" w:tplc="E8DA9504">
      <w:start w:val="1"/>
      <w:numFmt w:val="bullet"/>
      <w:lvlText w:val="o"/>
      <w:lvlJc w:val="left"/>
      <w:pPr>
        <w:ind w:left="1440" w:hanging="360"/>
      </w:pPr>
      <w:rPr>
        <w:rFonts w:ascii="Courier New" w:hAnsi="Courier New" w:hint="default"/>
      </w:rPr>
    </w:lvl>
    <w:lvl w:ilvl="2" w:tplc="411A0764">
      <w:start w:val="1"/>
      <w:numFmt w:val="bullet"/>
      <w:lvlText w:val=""/>
      <w:lvlJc w:val="left"/>
      <w:pPr>
        <w:ind w:left="2160" w:hanging="360"/>
      </w:pPr>
      <w:rPr>
        <w:rFonts w:ascii="Wingdings" w:hAnsi="Wingdings" w:hint="default"/>
      </w:rPr>
    </w:lvl>
    <w:lvl w:ilvl="3" w:tplc="E9BA1A4E">
      <w:start w:val="1"/>
      <w:numFmt w:val="bullet"/>
      <w:lvlText w:val=""/>
      <w:lvlJc w:val="left"/>
      <w:pPr>
        <w:ind w:left="2880" w:hanging="360"/>
      </w:pPr>
      <w:rPr>
        <w:rFonts w:ascii="Symbol" w:hAnsi="Symbol" w:hint="default"/>
      </w:rPr>
    </w:lvl>
    <w:lvl w:ilvl="4" w:tplc="840404B8">
      <w:start w:val="1"/>
      <w:numFmt w:val="bullet"/>
      <w:lvlText w:val="o"/>
      <w:lvlJc w:val="left"/>
      <w:pPr>
        <w:ind w:left="3600" w:hanging="360"/>
      </w:pPr>
      <w:rPr>
        <w:rFonts w:ascii="Courier New" w:hAnsi="Courier New" w:hint="default"/>
      </w:rPr>
    </w:lvl>
    <w:lvl w:ilvl="5" w:tplc="66C291AA">
      <w:start w:val="1"/>
      <w:numFmt w:val="bullet"/>
      <w:lvlText w:val=""/>
      <w:lvlJc w:val="left"/>
      <w:pPr>
        <w:ind w:left="4320" w:hanging="360"/>
      </w:pPr>
      <w:rPr>
        <w:rFonts w:ascii="Wingdings" w:hAnsi="Wingdings" w:hint="default"/>
      </w:rPr>
    </w:lvl>
    <w:lvl w:ilvl="6" w:tplc="D07016F8">
      <w:start w:val="1"/>
      <w:numFmt w:val="bullet"/>
      <w:lvlText w:val=""/>
      <w:lvlJc w:val="left"/>
      <w:pPr>
        <w:ind w:left="5040" w:hanging="360"/>
      </w:pPr>
      <w:rPr>
        <w:rFonts w:ascii="Symbol" w:hAnsi="Symbol" w:hint="default"/>
      </w:rPr>
    </w:lvl>
    <w:lvl w:ilvl="7" w:tplc="75301086">
      <w:start w:val="1"/>
      <w:numFmt w:val="bullet"/>
      <w:lvlText w:val="o"/>
      <w:lvlJc w:val="left"/>
      <w:pPr>
        <w:ind w:left="5760" w:hanging="360"/>
      </w:pPr>
      <w:rPr>
        <w:rFonts w:ascii="Courier New" w:hAnsi="Courier New" w:hint="default"/>
      </w:rPr>
    </w:lvl>
    <w:lvl w:ilvl="8" w:tplc="66462300">
      <w:start w:val="1"/>
      <w:numFmt w:val="bullet"/>
      <w:lvlText w:val=""/>
      <w:lvlJc w:val="left"/>
      <w:pPr>
        <w:ind w:left="6480" w:hanging="360"/>
      </w:pPr>
      <w:rPr>
        <w:rFonts w:ascii="Wingdings" w:hAnsi="Wingdings" w:hint="default"/>
      </w:rPr>
    </w:lvl>
  </w:abstractNum>
  <w:num w:numId="1" w16cid:durableId="1076978466">
    <w:abstractNumId w:val="1"/>
  </w:num>
  <w:num w:numId="2" w16cid:durableId="1543639074">
    <w:abstractNumId w:val="21"/>
  </w:num>
  <w:num w:numId="3" w16cid:durableId="1662468132">
    <w:abstractNumId w:val="17"/>
  </w:num>
  <w:num w:numId="4" w16cid:durableId="1579554731">
    <w:abstractNumId w:val="7"/>
  </w:num>
  <w:num w:numId="5" w16cid:durableId="86578657">
    <w:abstractNumId w:val="19"/>
  </w:num>
  <w:num w:numId="6" w16cid:durableId="958684392">
    <w:abstractNumId w:val="13"/>
  </w:num>
  <w:num w:numId="7" w16cid:durableId="1627394397">
    <w:abstractNumId w:val="3"/>
  </w:num>
  <w:num w:numId="8" w16cid:durableId="928343624">
    <w:abstractNumId w:val="8"/>
  </w:num>
  <w:num w:numId="9" w16cid:durableId="2124490695">
    <w:abstractNumId w:val="9"/>
  </w:num>
  <w:num w:numId="10" w16cid:durableId="99842856">
    <w:abstractNumId w:val="5"/>
  </w:num>
  <w:num w:numId="11" w16cid:durableId="1069109782">
    <w:abstractNumId w:val="16"/>
  </w:num>
  <w:num w:numId="12" w16cid:durableId="625358139">
    <w:abstractNumId w:val="12"/>
  </w:num>
  <w:num w:numId="13" w16cid:durableId="1737583555">
    <w:abstractNumId w:val="18"/>
  </w:num>
  <w:num w:numId="14" w16cid:durableId="1328364487">
    <w:abstractNumId w:val="0"/>
  </w:num>
  <w:num w:numId="15" w16cid:durableId="528759585">
    <w:abstractNumId w:val="6"/>
  </w:num>
  <w:num w:numId="16" w16cid:durableId="661660416">
    <w:abstractNumId w:val="2"/>
  </w:num>
  <w:num w:numId="17" w16cid:durableId="468481164">
    <w:abstractNumId w:val="14"/>
  </w:num>
  <w:num w:numId="18" w16cid:durableId="816186896">
    <w:abstractNumId w:val="15"/>
  </w:num>
  <w:num w:numId="19" w16cid:durableId="1723558666">
    <w:abstractNumId w:val="11"/>
  </w:num>
  <w:num w:numId="20" w16cid:durableId="725422137">
    <w:abstractNumId w:val="4"/>
  </w:num>
  <w:num w:numId="21" w16cid:durableId="674377088">
    <w:abstractNumId w:val="6"/>
  </w:num>
  <w:num w:numId="22" w16cid:durableId="268507910">
    <w:abstractNumId w:val="20"/>
  </w:num>
  <w:num w:numId="23" w16cid:durableId="458644903">
    <w:abstractNumId w:val="6"/>
  </w:num>
  <w:num w:numId="24" w16cid:durableId="188667883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OPHONPANICH Wan S.">
    <w15:presenceInfo w15:providerId="AD" w15:userId="S::sophonpanich_iom.int#ext#@unhcr365.onmicrosoft.com::a0ad2f1e-8651-460f-8909-a65fdd271b44"/>
  </w15:person>
  <w15:person w15:author="Kate Holland">
    <w15:presenceInfo w15:providerId="Windows Live" w15:userId="6b667037e4a5fc43"/>
  </w15:person>
  <w15:person w15:author="Jo Langkamp">
    <w15:presenceInfo w15:providerId="AD" w15:userId="S::langkamp@unhcr.org::72582939-83f8-4f95-aa5d-2fb504863b8b"/>
  </w15:person>
  <w15:person w15:author="k.holland24@gmail.com">
    <w15:presenceInfo w15:providerId="AD" w15:userId="S::urn:spo:guest#k.holland24@gmail.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19F"/>
    <w:rsid w:val="000826A7"/>
    <w:rsid w:val="0009596E"/>
    <w:rsid w:val="000E79D5"/>
    <w:rsid w:val="000F3A24"/>
    <w:rsid w:val="000F42D5"/>
    <w:rsid w:val="001019E3"/>
    <w:rsid w:val="00161D4B"/>
    <w:rsid w:val="00165973"/>
    <w:rsid w:val="00171F71"/>
    <w:rsid w:val="00196F81"/>
    <w:rsid w:val="001A2ABA"/>
    <w:rsid w:val="001D1DA4"/>
    <w:rsid w:val="001E6432"/>
    <w:rsid w:val="001F52AC"/>
    <w:rsid w:val="0020407E"/>
    <w:rsid w:val="00215990"/>
    <w:rsid w:val="00222EF2"/>
    <w:rsid w:val="00273283"/>
    <w:rsid w:val="002838DE"/>
    <w:rsid w:val="00297ADC"/>
    <w:rsid w:val="002A5C82"/>
    <w:rsid w:val="002A77F2"/>
    <w:rsid w:val="002E31E8"/>
    <w:rsid w:val="003443E8"/>
    <w:rsid w:val="00363610"/>
    <w:rsid w:val="003654F1"/>
    <w:rsid w:val="00370A96"/>
    <w:rsid w:val="00373232"/>
    <w:rsid w:val="00374DD9"/>
    <w:rsid w:val="003A7FD6"/>
    <w:rsid w:val="003D693E"/>
    <w:rsid w:val="0047269F"/>
    <w:rsid w:val="004F5523"/>
    <w:rsid w:val="00525C59"/>
    <w:rsid w:val="005311C7"/>
    <w:rsid w:val="00532338"/>
    <w:rsid w:val="0064179B"/>
    <w:rsid w:val="006A21F0"/>
    <w:rsid w:val="006B0284"/>
    <w:rsid w:val="006B06C5"/>
    <w:rsid w:val="007477B6"/>
    <w:rsid w:val="007546DD"/>
    <w:rsid w:val="00787040"/>
    <w:rsid w:val="007A0C6A"/>
    <w:rsid w:val="007A744B"/>
    <w:rsid w:val="007B2081"/>
    <w:rsid w:val="007D5D28"/>
    <w:rsid w:val="007F47D8"/>
    <w:rsid w:val="00812C99"/>
    <w:rsid w:val="008259FA"/>
    <w:rsid w:val="00841871"/>
    <w:rsid w:val="00847363"/>
    <w:rsid w:val="0087445A"/>
    <w:rsid w:val="008A425C"/>
    <w:rsid w:val="008D7C1B"/>
    <w:rsid w:val="00900223"/>
    <w:rsid w:val="00962F4C"/>
    <w:rsid w:val="00973C46"/>
    <w:rsid w:val="0098384A"/>
    <w:rsid w:val="009B499A"/>
    <w:rsid w:val="00A41FAE"/>
    <w:rsid w:val="00A609C1"/>
    <w:rsid w:val="00A70D89"/>
    <w:rsid w:val="00A90255"/>
    <w:rsid w:val="00AC0753"/>
    <w:rsid w:val="00AD0F7F"/>
    <w:rsid w:val="00AD61A2"/>
    <w:rsid w:val="00B00E5F"/>
    <w:rsid w:val="00B06892"/>
    <w:rsid w:val="00B26D21"/>
    <w:rsid w:val="00B75111"/>
    <w:rsid w:val="00B879DB"/>
    <w:rsid w:val="00B921A2"/>
    <w:rsid w:val="00B974C9"/>
    <w:rsid w:val="00BB2568"/>
    <w:rsid w:val="00BD1324"/>
    <w:rsid w:val="00BD73BD"/>
    <w:rsid w:val="00BE226E"/>
    <w:rsid w:val="00BE7509"/>
    <w:rsid w:val="00BF31A5"/>
    <w:rsid w:val="00C2325D"/>
    <w:rsid w:val="00C37F39"/>
    <w:rsid w:val="00C52894"/>
    <w:rsid w:val="00C761D2"/>
    <w:rsid w:val="00CA5C13"/>
    <w:rsid w:val="00CB27F5"/>
    <w:rsid w:val="00CB308B"/>
    <w:rsid w:val="00CB616D"/>
    <w:rsid w:val="00CC38BA"/>
    <w:rsid w:val="00CD653A"/>
    <w:rsid w:val="00CF3B4E"/>
    <w:rsid w:val="00D07DCA"/>
    <w:rsid w:val="00D55364"/>
    <w:rsid w:val="00D57110"/>
    <w:rsid w:val="00D63364"/>
    <w:rsid w:val="00D63CA0"/>
    <w:rsid w:val="00D77350"/>
    <w:rsid w:val="00D96DF6"/>
    <w:rsid w:val="00E031C5"/>
    <w:rsid w:val="00E20A61"/>
    <w:rsid w:val="00E611FB"/>
    <w:rsid w:val="00E65B85"/>
    <w:rsid w:val="00EA2B02"/>
    <w:rsid w:val="00EC06D8"/>
    <w:rsid w:val="00EC6FE1"/>
    <w:rsid w:val="00ED7CB4"/>
    <w:rsid w:val="00F0026A"/>
    <w:rsid w:val="00F45522"/>
    <w:rsid w:val="00F570EC"/>
    <w:rsid w:val="00F647BE"/>
    <w:rsid w:val="00F7119F"/>
    <w:rsid w:val="00FA0301"/>
    <w:rsid w:val="00FA2479"/>
    <w:rsid w:val="00FA75C4"/>
    <w:rsid w:val="00FB2F70"/>
    <w:rsid w:val="01B5CF00"/>
    <w:rsid w:val="01D3AC66"/>
    <w:rsid w:val="01EEFD4F"/>
    <w:rsid w:val="01F20767"/>
    <w:rsid w:val="01F2D869"/>
    <w:rsid w:val="0210944D"/>
    <w:rsid w:val="02509886"/>
    <w:rsid w:val="0283635E"/>
    <w:rsid w:val="02DAEA2C"/>
    <w:rsid w:val="03B34445"/>
    <w:rsid w:val="0468C579"/>
    <w:rsid w:val="04AE12DF"/>
    <w:rsid w:val="05BDCB1D"/>
    <w:rsid w:val="07951B82"/>
    <w:rsid w:val="07CFDADD"/>
    <w:rsid w:val="08ABFE72"/>
    <w:rsid w:val="08B11BCC"/>
    <w:rsid w:val="08DF5A55"/>
    <w:rsid w:val="0930EBE3"/>
    <w:rsid w:val="099F4D5A"/>
    <w:rsid w:val="0A24E734"/>
    <w:rsid w:val="0AB17117"/>
    <w:rsid w:val="0B23EB53"/>
    <w:rsid w:val="0B86DFF2"/>
    <w:rsid w:val="0C586B4C"/>
    <w:rsid w:val="0CE8101E"/>
    <w:rsid w:val="0D2295ED"/>
    <w:rsid w:val="0DE51666"/>
    <w:rsid w:val="0E25F404"/>
    <w:rsid w:val="0E6D1602"/>
    <w:rsid w:val="0E7FF003"/>
    <w:rsid w:val="0E8FF0F3"/>
    <w:rsid w:val="109DE7FA"/>
    <w:rsid w:val="11324D4B"/>
    <w:rsid w:val="11B72B23"/>
    <w:rsid w:val="128D8E48"/>
    <w:rsid w:val="1349E009"/>
    <w:rsid w:val="1751B81E"/>
    <w:rsid w:val="1760FF6B"/>
    <w:rsid w:val="17A33AC4"/>
    <w:rsid w:val="17D75249"/>
    <w:rsid w:val="17FDBE14"/>
    <w:rsid w:val="17FEF15C"/>
    <w:rsid w:val="18E7016E"/>
    <w:rsid w:val="18FCCFCC"/>
    <w:rsid w:val="194A4974"/>
    <w:rsid w:val="19765E01"/>
    <w:rsid w:val="19B3F313"/>
    <w:rsid w:val="19B9218D"/>
    <w:rsid w:val="19BB5A16"/>
    <w:rsid w:val="19CE7B96"/>
    <w:rsid w:val="1A01A451"/>
    <w:rsid w:val="1B454AAE"/>
    <w:rsid w:val="1B5677DC"/>
    <w:rsid w:val="1BEADCAE"/>
    <w:rsid w:val="1D50E202"/>
    <w:rsid w:val="1D8721CD"/>
    <w:rsid w:val="1EAE0243"/>
    <w:rsid w:val="1F0166EA"/>
    <w:rsid w:val="1F4132DA"/>
    <w:rsid w:val="202167AE"/>
    <w:rsid w:val="20898E10"/>
    <w:rsid w:val="2125417F"/>
    <w:rsid w:val="2156AC68"/>
    <w:rsid w:val="21D38B6D"/>
    <w:rsid w:val="22330748"/>
    <w:rsid w:val="2330BA90"/>
    <w:rsid w:val="24C9AEC6"/>
    <w:rsid w:val="24E4BA72"/>
    <w:rsid w:val="265674CE"/>
    <w:rsid w:val="267137B3"/>
    <w:rsid w:val="26B91428"/>
    <w:rsid w:val="27ABCD9E"/>
    <w:rsid w:val="2823A4A4"/>
    <w:rsid w:val="2883D74A"/>
    <w:rsid w:val="28EC3450"/>
    <w:rsid w:val="2926BEA6"/>
    <w:rsid w:val="2967697B"/>
    <w:rsid w:val="2A3CCFAF"/>
    <w:rsid w:val="2B4C0F2D"/>
    <w:rsid w:val="2BA75529"/>
    <w:rsid w:val="2BAD7259"/>
    <w:rsid w:val="2DEB741E"/>
    <w:rsid w:val="2EC0FF4F"/>
    <w:rsid w:val="2F6DA9D0"/>
    <w:rsid w:val="2FCBB595"/>
    <w:rsid w:val="306B3CF8"/>
    <w:rsid w:val="308891AD"/>
    <w:rsid w:val="31E19BE5"/>
    <w:rsid w:val="32297C5D"/>
    <w:rsid w:val="322AC786"/>
    <w:rsid w:val="32ACD1C9"/>
    <w:rsid w:val="32E58563"/>
    <w:rsid w:val="33C2E907"/>
    <w:rsid w:val="33C46CD8"/>
    <w:rsid w:val="34677C8F"/>
    <w:rsid w:val="35514BAD"/>
    <w:rsid w:val="360E0227"/>
    <w:rsid w:val="369C8D88"/>
    <w:rsid w:val="36F97DE4"/>
    <w:rsid w:val="371B6F41"/>
    <w:rsid w:val="3769D595"/>
    <w:rsid w:val="37B29453"/>
    <w:rsid w:val="3880E0AD"/>
    <w:rsid w:val="38DBA5FA"/>
    <w:rsid w:val="39F1E6CA"/>
    <w:rsid w:val="3BA59934"/>
    <w:rsid w:val="3CC9A4B5"/>
    <w:rsid w:val="3CF66402"/>
    <w:rsid w:val="3E022AEA"/>
    <w:rsid w:val="3ECC6804"/>
    <w:rsid w:val="3EDFB5CE"/>
    <w:rsid w:val="3F230794"/>
    <w:rsid w:val="3F6C790E"/>
    <w:rsid w:val="3FE13F05"/>
    <w:rsid w:val="40349F6E"/>
    <w:rsid w:val="40E844C0"/>
    <w:rsid w:val="414B13C7"/>
    <w:rsid w:val="41562A72"/>
    <w:rsid w:val="4292820D"/>
    <w:rsid w:val="42E094AF"/>
    <w:rsid w:val="42EC852F"/>
    <w:rsid w:val="44885590"/>
    <w:rsid w:val="44C334FA"/>
    <w:rsid w:val="460AFD94"/>
    <w:rsid w:val="4717E8E4"/>
    <w:rsid w:val="47BFF652"/>
    <w:rsid w:val="47E0E360"/>
    <w:rsid w:val="484CFFE9"/>
    <w:rsid w:val="493E2CC3"/>
    <w:rsid w:val="494516C4"/>
    <w:rsid w:val="4A451490"/>
    <w:rsid w:val="4A832F47"/>
    <w:rsid w:val="4B0F91A2"/>
    <w:rsid w:val="4B71C8E8"/>
    <w:rsid w:val="4BE31A82"/>
    <w:rsid w:val="4C39600F"/>
    <w:rsid w:val="4D27EDBA"/>
    <w:rsid w:val="4D8010BF"/>
    <w:rsid w:val="4DA6CC4A"/>
    <w:rsid w:val="4DFC8D6C"/>
    <w:rsid w:val="4F1F09B1"/>
    <w:rsid w:val="50EBA0D2"/>
    <w:rsid w:val="51559DC1"/>
    <w:rsid w:val="515B92D0"/>
    <w:rsid w:val="516E9D49"/>
    <w:rsid w:val="51F91043"/>
    <w:rsid w:val="52221A16"/>
    <w:rsid w:val="5277024B"/>
    <w:rsid w:val="52877133"/>
    <w:rsid w:val="52CBDEA4"/>
    <w:rsid w:val="539E9C67"/>
    <w:rsid w:val="548D3E83"/>
    <w:rsid w:val="55C3F494"/>
    <w:rsid w:val="55D6044C"/>
    <w:rsid w:val="567E5733"/>
    <w:rsid w:val="56AAE762"/>
    <w:rsid w:val="5890C3F7"/>
    <w:rsid w:val="58EC2419"/>
    <w:rsid w:val="5903659A"/>
    <w:rsid w:val="5922DB58"/>
    <w:rsid w:val="5B1281A6"/>
    <w:rsid w:val="5B224C67"/>
    <w:rsid w:val="5D234461"/>
    <w:rsid w:val="5E6E5D13"/>
    <w:rsid w:val="5EF6CCE9"/>
    <w:rsid w:val="5FE03052"/>
    <w:rsid w:val="60D7EC79"/>
    <w:rsid w:val="60FCB997"/>
    <w:rsid w:val="640F21E2"/>
    <w:rsid w:val="6483B2A2"/>
    <w:rsid w:val="648E5CE8"/>
    <w:rsid w:val="65224EFA"/>
    <w:rsid w:val="66012823"/>
    <w:rsid w:val="661F0F4D"/>
    <w:rsid w:val="663F32AE"/>
    <w:rsid w:val="6702A630"/>
    <w:rsid w:val="68079284"/>
    <w:rsid w:val="69207B70"/>
    <w:rsid w:val="693521ED"/>
    <w:rsid w:val="69A5D427"/>
    <w:rsid w:val="6A6AE2B5"/>
    <w:rsid w:val="6AFE355C"/>
    <w:rsid w:val="6B287C2B"/>
    <w:rsid w:val="6BCB9EB4"/>
    <w:rsid w:val="6C0666C4"/>
    <w:rsid w:val="6C8C1F6F"/>
    <w:rsid w:val="6CAAEE17"/>
    <w:rsid w:val="6D383A36"/>
    <w:rsid w:val="6E601CED"/>
    <w:rsid w:val="6EBAE23A"/>
    <w:rsid w:val="6EDBBEA3"/>
    <w:rsid w:val="6FD4DA1D"/>
    <w:rsid w:val="6FFBED4E"/>
    <w:rsid w:val="7056B29B"/>
    <w:rsid w:val="70661276"/>
    <w:rsid w:val="716BDAE8"/>
    <w:rsid w:val="72E3AF50"/>
    <w:rsid w:val="734E5DCF"/>
    <w:rsid w:val="73E1B910"/>
    <w:rsid w:val="749BA968"/>
    <w:rsid w:val="757ABBE2"/>
    <w:rsid w:val="75839DC1"/>
    <w:rsid w:val="75C05472"/>
    <w:rsid w:val="75CE5CF7"/>
    <w:rsid w:val="762849A8"/>
    <w:rsid w:val="770CE390"/>
    <w:rsid w:val="777CBBCF"/>
    <w:rsid w:val="77E28737"/>
    <w:rsid w:val="77F2B4D7"/>
    <w:rsid w:val="780285A7"/>
    <w:rsid w:val="788A1575"/>
    <w:rsid w:val="78A40A33"/>
    <w:rsid w:val="7905FDB9"/>
    <w:rsid w:val="799A502C"/>
    <w:rsid w:val="7C3B19BC"/>
    <w:rsid w:val="7D8E51CA"/>
    <w:rsid w:val="7DB166D7"/>
    <w:rsid w:val="7DD51919"/>
    <w:rsid w:val="7E7E2E3D"/>
    <w:rsid w:val="7EB10B01"/>
    <w:rsid w:val="7F2180E6"/>
  </w:rsids>
  <m:mathPr>
    <m:mathFont m:val="Cambria Math"/>
    <m:brkBin m:val="before"/>
    <m:brkBinSub m:val="--"/>
    <m:smallFrac m:val="0"/>
    <m:dispDef/>
    <m:lMargin m:val="0"/>
    <m:rMargin m:val="0"/>
    <m:defJc m:val="centerGroup"/>
    <m:wrapIndent m:val="1440"/>
    <m:intLim m:val="subSup"/>
    <m:naryLim m:val="undOvr"/>
  </m:mathPr>
  <w:themeFontLang w:val="en-GB" w:eastAsia="ja-JP" w:bidi="b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1C32B"/>
  <w15:chartTrackingRefBased/>
  <w15:docId w15:val="{212B9E58-0E71-43B1-B0C8-A2247DE32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30"/>
        <w:lang w:val="en-GB" w:eastAsia="en-US" w:bidi="bn-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744B"/>
    <w:rPr>
      <w:rFonts w:ascii="Inter" w:eastAsiaTheme="minorEastAsia" w:hAnsi="Inter" w:cs="Vrinda"/>
      <w:sz w:val="18"/>
      <w:szCs w:val="22"/>
      <w:lang w:val="fr-CH"/>
    </w:rPr>
  </w:style>
  <w:style w:type="paragraph" w:styleId="Heading1">
    <w:name w:val="heading 1"/>
    <w:basedOn w:val="Normal"/>
    <w:next w:val="Normal"/>
    <w:link w:val="Heading1Char"/>
    <w:uiPriority w:val="9"/>
    <w:qFormat/>
    <w:rsid w:val="00F7119F"/>
    <w:pPr>
      <w:outlineLvl w:val="0"/>
    </w:pPr>
    <w:rPr>
      <w:b/>
      <w:bCs/>
      <w:color w:val="1B657C"/>
      <w:sz w:val="36"/>
      <w:szCs w:val="44"/>
      <w:lang w:val="en-GB"/>
    </w:rPr>
  </w:style>
  <w:style w:type="paragraph" w:styleId="Heading2">
    <w:name w:val="heading 2"/>
    <w:basedOn w:val="Normal"/>
    <w:next w:val="Normal"/>
    <w:link w:val="Heading2Char"/>
    <w:uiPriority w:val="9"/>
    <w:unhideWhenUsed/>
    <w:qFormat/>
    <w:rsid w:val="00525C59"/>
    <w:pPr>
      <w:outlineLvl w:val="1"/>
    </w:pPr>
    <w:rPr>
      <w:b/>
      <w:bCs/>
      <w:color w:val="1B657C"/>
      <w:sz w:val="28"/>
      <w:szCs w:val="36"/>
      <w:lang w:val="en-US"/>
    </w:rPr>
  </w:style>
  <w:style w:type="paragraph" w:styleId="Heading3">
    <w:name w:val="heading 3"/>
    <w:basedOn w:val="Normal"/>
    <w:next w:val="Normal"/>
    <w:link w:val="Heading3Char"/>
    <w:uiPriority w:val="9"/>
    <w:unhideWhenUsed/>
    <w:qFormat/>
    <w:rsid w:val="00525C59"/>
    <w:pPr>
      <w:outlineLvl w:val="2"/>
    </w:pPr>
    <w:rPr>
      <w:b/>
      <w:bCs/>
      <w:color w:val="000000"/>
      <w:sz w:val="28"/>
      <w:szCs w:val="36"/>
      <w:lang w:val="en-GB"/>
    </w:rPr>
  </w:style>
  <w:style w:type="paragraph" w:styleId="Heading4">
    <w:name w:val="heading 4"/>
    <w:basedOn w:val="Normal"/>
    <w:next w:val="Normal"/>
    <w:link w:val="Heading4Char"/>
    <w:uiPriority w:val="9"/>
    <w:unhideWhenUsed/>
    <w:qFormat/>
    <w:rsid w:val="00165973"/>
    <w:pPr>
      <w:keepNext/>
      <w:keepLines/>
      <w:spacing w:before="40"/>
      <w:jc w:val="right"/>
      <w:outlineLvl w:val="3"/>
    </w:pPr>
    <w:rPr>
      <w:rFonts w:eastAsiaTheme="majorEastAsia" w:cstheme="majorBidi"/>
      <w:i/>
      <w:iCs/>
      <w:color w:val="1B657C"/>
      <w:sz w:val="16"/>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119F"/>
    <w:pPr>
      <w:tabs>
        <w:tab w:val="center" w:pos="4513"/>
        <w:tab w:val="right" w:pos="9026"/>
      </w:tabs>
    </w:pPr>
    <w:rPr>
      <w:rFonts w:asciiTheme="minorHAnsi" w:hAnsiTheme="minorHAnsi"/>
      <w:sz w:val="24"/>
      <w:szCs w:val="30"/>
    </w:rPr>
  </w:style>
  <w:style w:type="character" w:customStyle="1" w:styleId="HeaderChar">
    <w:name w:val="Header Char"/>
    <w:basedOn w:val="DefaultParagraphFont"/>
    <w:link w:val="Header"/>
    <w:uiPriority w:val="99"/>
    <w:rsid w:val="00F7119F"/>
    <w:rPr>
      <w:rFonts w:cs="Vrinda"/>
    </w:rPr>
  </w:style>
  <w:style w:type="paragraph" w:styleId="Footer">
    <w:name w:val="footer"/>
    <w:basedOn w:val="Normal"/>
    <w:link w:val="FooterChar"/>
    <w:uiPriority w:val="99"/>
    <w:unhideWhenUsed/>
    <w:rsid w:val="00F7119F"/>
    <w:pPr>
      <w:tabs>
        <w:tab w:val="center" w:pos="4513"/>
        <w:tab w:val="right" w:pos="9026"/>
      </w:tabs>
    </w:pPr>
    <w:rPr>
      <w:rFonts w:asciiTheme="minorHAnsi" w:hAnsiTheme="minorHAnsi"/>
      <w:sz w:val="24"/>
      <w:szCs w:val="30"/>
    </w:rPr>
  </w:style>
  <w:style w:type="character" w:customStyle="1" w:styleId="FooterChar">
    <w:name w:val="Footer Char"/>
    <w:basedOn w:val="DefaultParagraphFont"/>
    <w:link w:val="Footer"/>
    <w:uiPriority w:val="99"/>
    <w:rsid w:val="00F7119F"/>
    <w:rPr>
      <w:rFonts w:cs="Vrinda"/>
    </w:rPr>
  </w:style>
  <w:style w:type="character" w:customStyle="1" w:styleId="Heading1Char">
    <w:name w:val="Heading 1 Char"/>
    <w:basedOn w:val="DefaultParagraphFont"/>
    <w:link w:val="Heading1"/>
    <w:uiPriority w:val="9"/>
    <w:rsid w:val="00F7119F"/>
    <w:rPr>
      <w:rFonts w:ascii="Inter" w:hAnsi="Inter" w:cs="Vrinda"/>
      <w:b/>
      <w:bCs/>
      <w:color w:val="1B657C"/>
      <w:sz w:val="36"/>
      <w:szCs w:val="44"/>
      <w:lang w:val="en-GB"/>
    </w:rPr>
  </w:style>
  <w:style w:type="table" w:styleId="TableGrid">
    <w:name w:val="Table Grid"/>
    <w:basedOn w:val="TableNormal"/>
    <w:uiPriority w:val="39"/>
    <w:rsid w:val="00B00E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A2479"/>
    <w:pPr>
      <w:ind w:left="720"/>
      <w:contextualSpacing/>
    </w:pPr>
  </w:style>
  <w:style w:type="paragraph" w:customStyle="1" w:styleId="BasicParagraph">
    <w:name w:val="[Basic Paragraph]"/>
    <w:basedOn w:val="Normal"/>
    <w:uiPriority w:val="99"/>
    <w:rsid w:val="000E79D5"/>
    <w:pPr>
      <w:autoSpaceDE w:val="0"/>
      <w:autoSpaceDN w:val="0"/>
      <w:adjustRightInd w:val="0"/>
      <w:spacing w:line="288" w:lineRule="auto"/>
      <w:textAlignment w:val="center"/>
    </w:pPr>
    <w:rPr>
      <w:rFonts w:ascii="Minion Pro" w:hAnsi="Minion Pro" w:cs="Minion Pro"/>
      <w:color w:val="000000"/>
      <w:sz w:val="24"/>
      <w:szCs w:val="24"/>
      <w:lang w:val="en-US"/>
    </w:rPr>
  </w:style>
  <w:style w:type="paragraph" w:styleId="Caption">
    <w:name w:val="caption"/>
    <w:basedOn w:val="Normal"/>
    <w:next w:val="Normal"/>
    <w:uiPriority w:val="35"/>
    <w:unhideWhenUsed/>
    <w:qFormat/>
    <w:rsid w:val="007A744B"/>
    <w:pPr>
      <w:spacing w:after="200"/>
    </w:pPr>
    <w:rPr>
      <w:i/>
      <w:iCs/>
      <w:color w:val="44546A" w:themeColor="text2"/>
    </w:rPr>
  </w:style>
  <w:style w:type="paragraph" w:styleId="NoSpacing">
    <w:name w:val="No Spacing"/>
    <w:aliases w:val="Bullets"/>
    <w:uiPriority w:val="1"/>
    <w:qFormat/>
    <w:rsid w:val="00525C59"/>
    <w:pPr>
      <w:numPr>
        <w:numId w:val="15"/>
      </w:numPr>
      <w:spacing w:before="120" w:after="120"/>
    </w:pPr>
    <w:rPr>
      <w:rFonts w:ascii="Inter" w:hAnsi="Inter" w:cs="Vrinda"/>
      <w:sz w:val="18"/>
      <w:szCs w:val="22"/>
      <w:lang w:val="fr-CH"/>
    </w:rPr>
  </w:style>
  <w:style w:type="character" w:customStyle="1" w:styleId="Heading2Char">
    <w:name w:val="Heading 2 Char"/>
    <w:basedOn w:val="DefaultParagraphFont"/>
    <w:link w:val="Heading2"/>
    <w:uiPriority w:val="9"/>
    <w:rsid w:val="00525C59"/>
    <w:rPr>
      <w:rFonts w:ascii="Inter" w:hAnsi="Inter" w:cs="Vrinda"/>
      <w:b/>
      <w:bCs/>
      <w:color w:val="1B657C"/>
      <w:sz w:val="28"/>
      <w:szCs w:val="36"/>
      <w:lang w:val="en-US"/>
    </w:rPr>
  </w:style>
  <w:style w:type="paragraph" w:styleId="Title">
    <w:name w:val="Title"/>
    <w:aliases w:val="Body"/>
    <w:basedOn w:val="Heading1"/>
    <w:next w:val="Normal"/>
    <w:link w:val="TitleChar"/>
    <w:uiPriority w:val="10"/>
    <w:qFormat/>
    <w:rsid w:val="00525C59"/>
    <w:pPr>
      <w:spacing w:line="360" w:lineRule="auto"/>
    </w:pPr>
    <w:rPr>
      <w:rFonts w:cs="Inter"/>
      <w:b w:val="0"/>
      <w:bCs w:val="0"/>
      <w:color w:val="2C2C2C"/>
      <w:sz w:val="18"/>
      <w:szCs w:val="18"/>
      <w:lang w:val="en-US"/>
    </w:rPr>
  </w:style>
  <w:style w:type="character" w:customStyle="1" w:styleId="TitleChar">
    <w:name w:val="Title Char"/>
    <w:aliases w:val="Body Char"/>
    <w:basedOn w:val="DefaultParagraphFont"/>
    <w:link w:val="Title"/>
    <w:uiPriority w:val="10"/>
    <w:rsid w:val="00525C59"/>
    <w:rPr>
      <w:rFonts w:ascii="Inter" w:hAnsi="Inter" w:cs="Inter"/>
      <w:color w:val="2C2C2C"/>
      <w:sz w:val="18"/>
      <w:szCs w:val="18"/>
      <w:lang w:val="en-US"/>
    </w:rPr>
  </w:style>
  <w:style w:type="character" w:customStyle="1" w:styleId="Heading3Char">
    <w:name w:val="Heading 3 Char"/>
    <w:basedOn w:val="DefaultParagraphFont"/>
    <w:link w:val="Heading3"/>
    <w:uiPriority w:val="9"/>
    <w:rsid w:val="00525C59"/>
    <w:rPr>
      <w:rFonts w:ascii="Inter" w:hAnsi="Inter" w:cs="Vrinda"/>
      <w:b/>
      <w:bCs/>
      <w:color w:val="000000"/>
      <w:sz w:val="28"/>
      <w:szCs w:val="36"/>
      <w:lang w:val="en-GB"/>
    </w:rPr>
  </w:style>
  <w:style w:type="character" w:customStyle="1" w:styleId="Heading4Char">
    <w:name w:val="Heading 4 Char"/>
    <w:basedOn w:val="DefaultParagraphFont"/>
    <w:link w:val="Heading4"/>
    <w:uiPriority w:val="9"/>
    <w:rsid w:val="00165973"/>
    <w:rPr>
      <w:rFonts w:ascii="Inter" w:eastAsiaTheme="majorEastAsia" w:hAnsi="Inter" w:cstheme="majorBidi"/>
      <w:i/>
      <w:iCs/>
      <w:color w:val="1B657C"/>
      <w:sz w:val="16"/>
      <w:szCs w:val="21"/>
      <w:lang w:val="en-US"/>
    </w:rPr>
  </w:style>
  <w:style w:type="paragraph" w:styleId="Revision">
    <w:name w:val="Revision"/>
    <w:hidden/>
    <w:uiPriority w:val="99"/>
    <w:semiHidden/>
    <w:rsid w:val="00D77350"/>
    <w:rPr>
      <w:rFonts w:ascii="Inter" w:eastAsiaTheme="minorEastAsia" w:hAnsi="Inter" w:cs="Vrinda"/>
      <w:sz w:val="18"/>
      <w:szCs w:val="22"/>
      <w:lang w:val="fr-CH"/>
    </w:rPr>
  </w:style>
  <w:style w:type="character" w:styleId="CommentReference">
    <w:name w:val="annotation reference"/>
    <w:basedOn w:val="DefaultParagraphFont"/>
    <w:uiPriority w:val="99"/>
    <w:semiHidden/>
    <w:unhideWhenUsed/>
    <w:rsid w:val="004F5523"/>
    <w:rPr>
      <w:sz w:val="16"/>
      <w:szCs w:val="16"/>
    </w:rPr>
  </w:style>
  <w:style w:type="paragraph" w:styleId="CommentText">
    <w:name w:val="annotation text"/>
    <w:basedOn w:val="Normal"/>
    <w:link w:val="CommentTextChar"/>
    <w:uiPriority w:val="99"/>
    <w:unhideWhenUsed/>
    <w:rsid w:val="004F5523"/>
    <w:rPr>
      <w:sz w:val="20"/>
      <w:szCs w:val="25"/>
    </w:rPr>
  </w:style>
  <w:style w:type="character" w:customStyle="1" w:styleId="CommentTextChar">
    <w:name w:val="Comment Text Char"/>
    <w:basedOn w:val="DefaultParagraphFont"/>
    <w:link w:val="CommentText"/>
    <w:uiPriority w:val="99"/>
    <w:rsid w:val="004F5523"/>
    <w:rPr>
      <w:rFonts w:ascii="Inter" w:eastAsiaTheme="minorEastAsia" w:hAnsi="Inter" w:cs="Vrinda"/>
      <w:sz w:val="20"/>
      <w:szCs w:val="25"/>
      <w:lang w:val="fr-CH"/>
    </w:rPr>
  </w:style>
  <w:style w:type="paragraph" w:styleId="CommentSubject">
    <w:name w:val="annotation subject"/>
    <w:basedOn w:val="CommentText"/>
    <w:next w:val="CommentText"/>
    <w:link w:val="CommentSubjectChar"/>
    <w:uiPriority w:val="99"/>
    <w:semiHidden/>
    <w:unhideWhenUsed/>
    <w:rsid w:val="004F5523"/>
    <w:rPr>
      <w:b/>
      <w:bCs/>
    </w:rPr>
  </w:style>
  <w:style w:type="character" w:customStyle="1" w:styleId="CommentSubjectChar">
    <w:name w:val="Comment Subject Char"/>
    <w:basedOn w:val="CommentTextChar"/>
    <w:link w:val="CommentSubject"/>
    <w:uiPriority w:val="99"/>
    <w:semiHidden/>
    <w:rsid w:val="004F5523"/>
    <w:rPr>
      <w:rFonts w:ascii="Inter" w:eastAsiaTheme="minorEastAsia" w:hAnsi="Inter" w:cs="Vrinda"/>
      <w:b/>
      <w:bCs/>
      <w:sz w:val="20"/>
      <w:szCs w:val="25"/>
      <w:lang w:val="fr-CH"/>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jpe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7" ma:contentTypeDescription="Create a new document." ma:contentTypeScope="" ma:versionID="238b3f66b41f6a433989854ffb4345cd">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e571f585b5983ae570caea8221b63f6b"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SharedWithUsers xmlns="fece29ea-d8c1-4872-9a37-f1a3a9484082">
      <UserInfo>
        <DisplayName>Nicholas Hart</DisplayName>
        <AccountId>159</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37AC17-DEB8-4344-BBA9-A70FB0C860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e29ea-d8c1-4872-9a37-f1a3a9484082"/>
    <ds:schemaRef ds:uri="63e0d7cd-59d0-4300-9182-4f5ac259ff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D21E79-08E5-45E1-8F47-F8932F1FF72E}">
  <ds:schemaRefs>
    <ds:schemaRef ds:uri="http://schemas.microsoft.com/office/2006/metadata/properties"/>
    <ds:schemaRef ds:uri="http://schemas.microsoft.com/office/infopath/2007/PartnerControls"/>
    <ds:schemaRef ds:uri="fece29ea-d8c1-4872-9a37-f1a3a9484082"/>
    <ds:schemaRef ds:uri="63e0d7cd-59d0-4300-9182-4f5ac259ff1c"/>
  </ds:schemaRefs>
</ds:datastoreItem>
</file>

<file path=customXml/itemProps3.xml><?xml version="1.0" encoding="utf-8"?>
<ds:datastoreItem xmlns:ds="http://schemas.openxmlformats.org/officeDocument/2006/customXml" ds:itemID="{59A3B4E2-70AF-C541-8719-4CE254F8EB4D}">
  <ds:schemaRefs>
    <ds:schemaRef ds:uri="http://schemas.openxmlformats.org/officeDocument/2006/bibliography"/>
  </ds:schemaRefs>
</ds:datastoreItem>
</file>

<file path=customXml/itemProps4.xml><?xml version="1.0" encoding="utf-8"?>
<ds:datastoreItem xmlns:ds="http://schemas.openxmlformats.org/officeDocument/2006/customXml" ds:itemID="{87E351C3-544D-4616-9627-F4EDCA0453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1072</Words>
  <Characters>6114</Characters>
  <Application>Microsoft Office Word</Application>
  <DocSecurity>0</DocSecurity>
  <Lines>50</Lines>
  <Paragraphs>14</Paragraphs>
  <ScaleCrop>false</ScaleCrop>
  <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Livia Mikulec</dc:creator>
  <cp:keywords/>
  <dc:description/>
  <cp:lastModifiedBy>Kate Holland</cp:lastModifiedBy>
  <cp:revision>2</cp:revision>
  <dcterms:created xsi:type="dcterms:W3CDTF">2023-11-06T16:02:00Z</dcterms:created>
  <dcterms:modified xsi:type="dcterms:W3CDTF">2023-11-06T16:02:00Z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y fmtid="{D5CDD505-2E9C-101B-9397-08002B2CF9AE}" pid="3" name="MediaServiceImageTags">
    <vt:lpwstr/>
  </property>
</Properties>
</file>